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5DF6B0" w14:textId="77777777" w:rsidR="004803CC" w:rsidRPr="007646DD" w:rsidRDefault="004803CC" w:rsidP="004803CC">
      <w:pPr>
        <w:suppressAutoHyphens/>
        <w:autoSpaceDN w:val="0"/>
        <w:contextualSpacing/>
        <w:jc w:val="center"/>
        <w:textAlignment w:val="baseline"/>
        <w:rPr>
          <w:rFonts w:eastAsia="Times New Roman" w:cs="Times New Roman"/>
          <w:b/>
          <w:kern w:val="3"/>
          <w:szCs w:val="20"/>
          <w:lang w:eastAsia="ar-SA"/>
        </w:rPr>
      </w:pPr>
      <w:bookmarkStart w:id="0" w:name="_GoBack"/>
      <w:bookmarkEnd w:id="0"/>
      <w:r w:rsidRPr="007646DD">
        <w:rPr>
          <w:rFonts w:eastAsia="Times New Roman" w:cs="Times New Roman"/>
          <w:b/>
          <w:kern w:val="3"/>
          <w:szCs w:val="20"/>
          <w:lang w:eastAsia="ar-SA"/>
        </w:rPr>
        <w:t>GENERALNA DYREKCJA DRÓG KRAJOWYCH I AUTOSTRAD</w:t>
      </w:r>
    </w:p>
    <w:p w14:paraId="7DCD8EA2" w14:textId="77777777" w:rsidR="004803CC" w:rsidRPr="007646DD" w:rsidRDefault="004803CC" w:rsidP="004803CC">
      <w:pPr>
        <w:suppressAutoHyphens/>
        <w:autoSpaceDN w:val="0"/>
        <w:contextualSpacing/>
        <w:jc w:val="center"/>
        <w:textAlignment w:val="baseline"/>
        <w:rPr>
          <w:rFonts w:eastAsia="Times New Roman" w:cs="Times New Roman"/>
          <w:kern w:val="3"/>
          <w:szCs w:val="20"/>
          <w:lang w:eastAsia="ar-SA"/>
        </w:rPr>
      </w:pPr>
    </w:p>
    <w:p w14:paraId="51E5CEBE" w14:textId="77777777" w:rsidR="004803CC" w:rsidRPr="007646DD" w:rsidRDefault="004803CC" w:rsidP="004803CC">
      <w:pPr>
        <w:suppressAutoHyphens/>
        <w:autoSpaceDN w:val="0"/>
        <w:contextualSpacing/>
        <w:jc w:val="center"/>
        <w:textAlignment w:val="baseline"/>
        <w:rPr>
          <w:rFonts w:eastAsia="Times New Roman" w:cs="Times New Roman"/>
          <w:kern w:val="3"/>
          <w:szCs w:val="20"/>
          <w:lang w:eastAsia="ar-SA"/>
        </w:rPr>
      </w:pPr>
    </w:p>
    <w:p w14:paraId="78392C75" w14:textId="77777777" w:rsidR="004803CC" w:rsidRPr="007646DD" w:rsidRDefault="004803CC" w:rsidP="004803CC">
      <w:pPr>
        <w:suppressAutoHyphens/>
        <w:autoSpaceDN w:val="0"/>
        <w:contextualSpacing/>
        <w:jc w:val="center"/>
        <w:textAlignment w:val="baseline"/>
        <w:rPr>
          <w:rFonts w:eastAsia="Times New Roman" w:cs="Times New Roman"/>
          <w:kern w:val="3"/>
          <w:szCs w:val="20"/>
          <w:lang w:eastAsia="ar-SA"/>
        </w:rPr>
      </w:pPr>
    </w:p>
    <w:p w14:paraId="446B71C0" w14:textId="77777777" w:rsidR="004803CC" w:rsidRPr="007646DD" w:rsidRDefault="004803CC" w:rsidP="004803CC">
      <w:pPr>
        <w:suppressAutoHyphens/>
        <w:autoSpaceDN w:val="0"/>
        <w:contextualSpacing/>
        <w:jc w:val="center"/>
        <w:textAlignment w:val="baseline"/>
        <w:rPr>
          <w:rFonts w:eastAsia="Times New Roman" w:cs="Times New Roman"/>
          <w:kern w:val="3"/>
          <w:szCs w:val="20"/>
          <w:lang w:eastAsia="ar-SA"/>
        </w:rPr>
      </w:pPr>
    </w:p>
    <w:p w14:paraId="68F7A64B" w14:textId="77777777" w:rsidR="004803CC" w:rsidRPr="007646DD" w:rsidRDefault="004803CC" w:rsidP="004803CC">
      <w:pPr>
        <w:suppressAutoHyphens/>
        <w:autoSpaceDN w:val="0"/>
        <w:contextualSpacing/>
        <w:jc w:val="center"/>
        <w:textAlignment w:val="baseline"/>
        <w:rPr>
          <w:rFonts w:eastAsia="Times New Roman" w:cs="Times New Roman"/>
          <w:kern w:val="3"/>
          <w:szCs w:val="20"/>
          <w:lang w:eastAsia="ar-SA"/>
        </w:rPr>
      </w:pPr>
    </w:p>
    <w:p w14:paraId="7FB37963" w14:textId="77777777" w:rsidR="004803CC" w:rsidRPr="007646DD" w:rsidRDefault="004803CC" w:rsidP="004803CC">
      <w:pPr>
        <w:suppressAutoHyphens/>
        <w:autoSpaceDN w:val="0"/>
        <w:contextualSpacing/>
        <w:jc w:val="center"/>
        <w:textAlignment w:val="baseline"/>
        <w:rPr>
          <w:rFonts w:eastAsia="Times New Roman" w:cs="Times New Roman"/>
          <w:kern w:val="3"/>
          <w:szCs w:val="20"/>
          <w:lang w:eastAsia="ar-SA"/>
        </w:rPr>
      </w:pPr>
      <w:r w:rsidRPr="007646DD">
        <w:rPr>
          <w:rFonts w:eastAsia="Times New Roman" w:cs="Times New Roman"/>
          <w:kern w:val="3"/>
          <w:szCs w:val="20"/>
          <w:lang w:eastAsia="ar-SA"/>
        </w:rPr>
        <w:t>WARUNKI WYKONANIA I ODBIORU ROBÓT BUD</w:t>
      </w:r>
      <w:r w:rsidR="00AF5F90">
        <w:rPr>
          <w:rFonts w:eastAsia="Times New Roman" w:cs="Times New Roman"/>
          <w:kern w:val="3"/>
          <w:szCs w:val="20"/>
          <w:lang w:eastAsia="ar-SA"/>
        </w:rPr>
        <w:t>O</w:t>
      </w:r>
      <w:r w:rsidRPr="007646DD">
        <w:rPr>
          <w:rFonts w:eastAsia="Times New Roman" w:cs="Times New Roman"/>
          <w:kern w:val="3"/>
          <w:szCs w:val="20"/>
          <w:lang w:eastAsia="ar-SA"/>
        </w:rPr>
        <w:t>WLANYCH</w:t>
      </w:r>
    </w:p>
    <w:p w14:paraId="2344CB9E" w14:textId="77777777" w:rsidR="004803CC" w:rsidRPr="007646DD" w:rsidRDefault="004803CC" w:rsidP="004803CC">
      <w:pPr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21444198" w14:textId="77777777" w:rsidR="004803CC" w:rsidRPr="007646DD" w:rsidRDefault="004803CC" w:rsidP="004803CC">
      <w:pPr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52952BD9" w14:textId="77777777" w:rsidR="004803CC" w:rsidRPr="007646DD" w:rsidRDefault="004803CC" w:rsidP="004803CC">
      <w:pPr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3FC0168C" w14:textId="77777777" w:rsidR="007E56E9" w:rsidRDefault="007E56E9" w:rsidP="004803CC">
      <w:pPr>
        <w:contextualSpacing/>
        <w:jc w:val="center"/>
        <w:rPr>
          <w:rFonts w:eastAsia="Times New Roman" w:cs="Times New Roman"/>
          <w:b/>
          <w:szCs w:val="20"/>
          <w:lang w:eastAsia="pl-PL"/>
        </w:rPr>
      </w:pPr>
      <w:r>
        <w:rPr>
          <w:rFonts w:eastAsia="Times New Roman" w:cs="Times New Roman"/>
          <w:b/>
          <w:szCs w:val="20"/>
          <w:lang w:eastAsia="pl-PL"/>
        </w:rPr>
        <w:t>D</w:t>
      </w:r>
      <w:r w:rsidR="00641BFF">
        <w:rPr>
          <w:rFonts w:eastAsia="Times New Roman" w:cs="Times New Roman"/>
          <w:b/>
          <w:szCs w:val="20"/>
          <w:lang w:eastAsia="pl-PL"/>
        </w:rPr>
        <w:t>-</w:t>
      </w:r>
      <w:r>
        <w:rPr>
          <w:rFonts w:eastAsia="Times New Roman" w:cs="Times New Roman"/>
          <w:b/>
          <w:szCs w:val="20"/>
          <w:lang w:eastAsia="pl-PL"/>
        </w:rPr>
        <w:t>0</w:t>
      </w:r>
      <w:r w:rsidR="00020579">
        <w:rPr>
          <w:rFonts w:eastAsia="Times New Roman" w:cs="Times New Roman"/>
          <w:b/>
          <w:szCs w:val="20"/>
          <w:lang w:eastAsia="pl-PL"/>
        </w:rPr>
        <w:t>4</w:t>
      </w:r>
      <w:r>
        <w:rPr>
          <w:rFonts w:eastAsia="Times New Roman" w:cs="Times New Roman"/>
          <w:b/>
          <w:szCs w:val="20"/>
          <w:lang w:eastAsia="pl-PL"/>
        </w:rPr>
        <w:t>.0</w:t>
      </w:r>
      <w:r w:rsidR="00020579">
        <w:rPr>
          <w:rFonts w:eastAsia="Times New Roman" w:cs="Times New Roman"/>
          <w:b/>
          <w:szCs w:val="20"/>
          <w:lang w:eastAsia="pl-PL"/>
        </w:rPr>
        <w:t>5</w:t>
      </w:r>
      <w:r>
        <w:rPr>
          <w:rFonts w:eastAsia="Times New Roman" w:cs="Times New Roman"/>
          <w:b/>
          <w:szCs w:val="20"/>
          <w:lang w:eastAsia="pl-PL"/>
        </w:rPr>
        <w:t>.0</w:t>
      </w:r>
      <w:r w:rsidR="00020579">
        <w:rPr>
          <w:rFonts w:eastAsia="Times New Roman" w:cs="Times New Roman"/>
          <w:b/>
          <w:szCs w:val="20"/>
          <w:lang w:eastAsia="pl-PL"/>
        </w:rPr>
        <w:t>1</w:t>
      </w:r>
    </w:p>
    <w:p w14:paraId="472DD638" w14:textId="33F518D4" w:rsidR="004803CC" w:rsidRPr="007646DD" w:rsidRDefault="007E56E9" w:rsidP="004803CC">
      <w:pPr>
        <w:contextualSpacing/>
        <w:jc w:val="center"/>
        <w:rPr>
          <w:rFonts w:eastAsia="Times New Roman" w:cs="Times New Roman"/>
          <w:b/>
          <w:szCs w:val="20"/>
          <w:lang w:eastAsia="pl-PL"/>
        </w:rPr>
      </w:pPr>
      <w:r>
        <w:rPr>
          <w:rFonts w:eastAsia="Times New Roman" w:cs="Times New Roman"/>
          <w:b/>
          <w:szCs w:val="20"/>
          <w:lang w:eastAsia="pl-PL"/>
        </w:rPr>
        <w:t>v0</w:t>
      </w:r>
      <w:del w:id="1" w:author="Rak Bartosz" w:date="2021-02-03T10:19:00Z">
        <w:r w:rsidR="00AF5F90" w:rsidDel="00A72817">
          <w:rPr>
            <w:rFonts w:eastAsia="Times New Roman" w:cs="Times New Roman"/>
            <w:b/>
            <w:szCs w:val="20"/>
            <w:lang w:eastAsia="pl-PL"/>
          </w:rPr>
          <w:delText>2</w:delText>
        </w:r>
      </w:del>
      <w:ins w:id="2" w:author="Rak Bartosz" w:date="2021-02-03T10:19:00Z">
        <w:r w:rsidR="00A72817">
          <w:rPr>
            <w:rFonts w:eastAsia="Times New Roman" w:cs="Times New Roman"/>
            <w:b/>
            <w:szCs w:val="20"/>
            <w:lang w:eastAsia="pl-PL"/>
          </w:rPr>
          <w:t>3</w:t>
        </w:r>
      </w:ins>
    </w:p>
    <w:p w14:paraId="4480089F" w14:textId="77777777" w:rsidR="004803CC" w:rsidRPr="007646DD" w:rsidRDefault="004803CC" w:rsidP="004803CC">
      <w:pPr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7ED79346" w14:textId="57592F1E" w:rsidR="004803CC" w:rsidRPr="007646DD" w:rsidRDefault="00020579" w:rsidP="004803CC">
      <w:pPr>
        <w:contextualSpacing/>
        <w:jc w:val="center"/>
        <w:rPr>
          <w:rFonts w:eastAsia="Times New Roman" w:cs="Times New Roman"/>
          <w:b/>
          <w:szCs w:val="20"/>
          <w:lang w:eastAsia="pl-PL"/>
        </w:rPr>
      </w:pPr>
      <w:r>
        <w:rPr>
          <w:rFonts w:eastAsia="Times New Roman" w:cs="Times New Roman"/>
          <w:b/>
          <w:szCs w:val="20"/>
          <w:lang w:eastAsia="pl-PL"/>
        </w:rPr>
        <w:t xml:space="preserve">PODBUDOWA I WARSTWA MROZOOCHRONNA Z MIESZANKI </w:t>
      </w:r>
      <w:r w:rsidR="00AF5F90">
        <w:rPr>
          <w:rFonts w:eastAsia="Times New Roman" w:cs="Times New Roman"/>
          <w:b/>
          <w:szCs w:val="20"/>
          <w:lang w:eastAsia="pl-PL"/>
        </w:rPr>
        <w:t xml:space="preserve">ZWIĄZANEJ </w:t>
      </w:r>
      <w:r>
        <w:rPr>
          <w:rFonts w:eastAsia="Times New Roman" w:cs="Times New Roman"/>
          <w:b/>
          <w:szCs w:val="20"/>
          <w:lang w:eastAsia="pl-PL"/>
        </w:rPr>
        <w:t>CEMENTEM</w:t>
      </w:r>
    </w:p>
    <w:p w14:paraId="2F39EAA1" w14:textId="77777777" w:rsidR="00641BFF" w:rsidRPr="00641BFF" w:rsidRDefault="00641BFF" w:rsidP="00641BFF">
      <w:pPr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5BEAE240" w14:textId="77777777" w:rsidR="00641BFF" w:rsidRPr="00641BFF" w:rsidRDefault="00641BFF" w:rsidP="00641BFF">
      <w:pPr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5CF6A131" w14:textId="77777777" w:rsidR="00641BFF" w:rsidRPr="00641BFF" w:rsidRDefault="00641BFF" w:rsidP="00641BFF">
      <w:pPr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7C92BCDF" w14:textId="77777777" w:rsidR="00641BFF" w:rsidRPr="00641BFF" w:rsidRDefault="00641BFF" w:rsidP="00641BFF">
      <w:pPr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2464C2AE" w14:textId="77777777" w:rsidR="00641BFF" w:rsidRPr="00641BFF" w:rsidRDefault="00641BFF" w:rsidP="00641BFF">
      <w:pPr>
        <w:contextualSpacing/>
        <w:jc w:val="center"/>
        <w:rPr>
          <w:rFonts w:eastAsia="Times New Roman" w:cs="Times New Roman"/>
          <w:szCs w:val="20"/>
          <w:lang w:eastAsia="pl-PL"/>
        </w:rPr>
      </w:pPr>
      <w:r w:rsidRPr="00641BFF">
        <w:rPr>
          <w:rFonts w:eastAsia="Times New Roman" w:cs="Times New Roman"/>
          <w:szCs w:val="20"/>
          <w:lang w:eastAsia="pl-PL"/>
        </w:rPr>
        <w:t>(dokument wzorcowy)</w:t>
      </w:r>
    </w:p>
    <w:p w14:paraId="488D56DE" w14:textId="77777777" w:rsidR="00641BFF" w:rsidRPr="00641BFF" w:rsidRDefault="00641BFF" w:rsidP="00641BFF">
      <w:pPr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714A4B54" w14:textId="77777777" w:rsidR="00641BFF" w:rsidRPr="00641BFF" w:rsidRDefault="00641BFF" w:rsidP="00641BFF">
      <w:pPr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4A38B6B3" w14:textId="77777777" w:rsidR="00641BFF" w:rsidRPr="00641BFF" w:rsidRDefault="00641BFF" w:rsidP="00641BFF">
      <w:pPr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7CC5BB21" w14:textId="77777777" w:rsidR="00641BFF" w:rsidRPr="00641BFF" w:rsidRDefault="00641BFF" w:rsidP="00641BFF">
      <w:pPr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48A8D37A" w14:textId="77777777" w:rsidR="00641BFF" w:rsidRPr="00641BFF" w:rsidRDefault="00641BFF" w:rsidP="00641BFF">
      <w:pPr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0FC5DE24" w14:textId="77777777" w:rsidR="00641BFF" w:rsidRPr="00641BFF" w:rsidRDefault="00641BFF" w:rsidP="00641BFF">
      <w:pPr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34E7D75B" w14:textId="77777777" w:rsidR="00641BFF" w:rsidRPr="00641BFF" w:rsidRDefault="00641BFF" w:rsidP="00641BFF">
      <w:pPr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3D3D9474" w14:textId="77777777" w:rsidR="00641BFF" w:rsidRPr="00641BFF" w:rsidRDefault="00641BFF" w:rsidP="00641BFF">
      <w:pPr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7E74EA2C" w14:textId="77777777" w:rsidR="00641BFF" w:rsidRPr="00641BFF" w:rsidRDefault="00641BFF" w:rsidP="00641BFF">
      <w:pPr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6648977D" w14:textId="77777777" w:rsidR="00641BFF" w:rsidRPr="00641BFF" w:rsidRDefault="00641BFF" w:rsidP="00641BFF">
      <w:pPr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09E879D8" w14:textId="77777777" w:rsidR="00641BFF" w:rsidRPr="00641BFF" w:rsidRDefault="00641BFF" w:rsidP="00641BFF">
      <w:pPr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3697085E" w14:textId="77777777" w:rsidR="00641BFF" w:rsidRPr="00641BFF" w:rsidRDefault="00641BFF" w:rsidP="00641BFF">
      <w:pPr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5B28E121" w14:textId="77777777" w:rsidR="00641BFF" w:rsidRPr="00641BFF" w:rsidRDefault="00641BFF" w:rsidP="00641BFF">
      <w:pPr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4A5186CE" w14:textId="77777777" w:rsidR="00641BFF" w:rsidRPr="00641BFF" w:rsidRDefault="00641BFF" w:rsidP="00641BFF">
      <w:pPr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34AD622E" w14:textId="77777777" w:rsidR="00641BFF" w:rsidRPr="00641BFF" w:rsidRDefault="00641BFF" w:rsidP="00641BFF">
      <w:pPr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7A9C5447" w14:textId="77777777" w:rsidR="00641BFF" w:rsidRPr="00641BFF" w:rsidRDefault="00641BFF" w:rsidP="00641BFF">
      <w:pPr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5A5A1244" w14:textId="77777777" w:rsidR="00641BFF" w:rsidRPr="00641BFF" w:rsidRDefault="00641BFF" w:rsidP="00641BFF">
      <w:pPr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4C7B98E3" w14:textId="77777777" w:rsidR="00641BFF" w:rsidRPr="00641BFF" w:rsidRDefault="00641BFF" w:rsidP="00641BFF">
      <w:pPr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3CA522AB" w14:textId="77777777" w:rsidR="00641BFF" w:rsidRPr="00641BFF" w:rsidRDefault="00641BFF" w:rsidP="00641BFF">
      <w:pPr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262FCAAC" w14:textId="77777777" w:rsidR="00641BFF" w:rsidRPr="00641BFF" w:rsidRDefault="00641BFF" w:rsidP="00641BFF">
      <w:pPr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127EE614" w14:textId="77777777" w:rsidR="00641BFF" w:rsidRPr="00641BFF" w:rsidRDefault="00641BFF" w:rsidP="00641BFF">
      <w:pPr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294D4C95" w14:textId="77777777" w:rsidR="00641BFF" w:rsidRPr="00641BFF" w:rsidRDefault="00641BFF" w:rsidP="00641BFF">
      <w:pPr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157FB644" w14:textId="77777777" w:rsidR="00641BFF" w:rsidRPr="00641BFF" w:rsidRDefault="00641BFF" w:rsidP="00641BFF">
      <w:pPr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5F8002C7" w14:textId="77777777" w:rsidR="00641BFF" w:rsidRPr="00641BFF" w:rsidRDefault="00641BFF" w:rsidP="00641BFF">
      <w:pPr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4CF76F59" w14:textId="77777777" w:rsidR="00641BFF" w:rsidRPr="00641BFF" w:rsidRDefault="00641BFF" w:rsidP="00641BFF">
      <w:pPr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4B77881E" w14:textId="77777777" w:rsidR="00641BFF" w:rsidRPr="00641BFF" w:rsidRDefault="00641BFF" w:rsidP="00641BFF">
      <w:pPr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43ADB81F" w14:textId="77777777" w:rsidR="00641BFF" w:rsidRPr="00641BFF" w:rsidRDefault="00641BFF" w:rsidP="00641BFF">
      <w:pPr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7A7D5334" w14:textId="77777777" w:rsidR="00641BFF" w:rsidRPr="00641BFF" w:rsidRDefault="00641BFF" w:rsidP="00641BFF">
      <w:pPr>
        <w:contextualSpacing/>
        <w:jc w:val="center"/>
        <w:rPr>
          <w:rFonts w:eastAsia="Times New Roman" w:cs="Times New Roman"/>
          <w:b/>
          <w:szCs w:val="20"/>
          <w:lang w:eastAsia="pl-PL"/>
        </w:rPr>
      </w:pPr>
      <w:r w:rsidRPr="00641BFF">
        <w:rPr>
          <w:rFonts w:eastAsia="Times New Roman" w:cs="Times New Roman"/>
          <w:b/>
          <w:szCs w:val="20"/>
          <w:lang w:eastAsia="pl-PL"/>
        </w:rPr>
        <w:t>Warszawa</w:t>
      </w:r>
    </w:p>
    <w:p w14:paraId="34EDD8D8" w14:textId="1DCC4CD0" w:rsidR="00641BFF" w:rsidRPr="00641BFF" w:rsidRDefault="00505C26" w:rsidP="00641BFF">
      <w:pPr>
        <w:contextualSpacing/>
        <w:jc w:val="center"/>
        <w:rPr>
          <w:rFonts w:eastAsia="Times New Roman" w:cs="Times New Roman"/>
          <w:szCs w:val="20"/>
          <w:lang w:eastAsia="pl-PL"/>
        </w:rPr>
      </w:pPr>
      <w:del w:id="3" w:author="Rak Bartosz" w:date="2021-02-03T10:19:00Z">
        <w:r w:rsidDel="00A72817">
          <w:rPr>
            <w:rFonts w:eastAsia="Times New Roman" w:cs="Times New Roman"/>
            <w:szCs w:val="20"/>
            <w:lang w:eastAsia="pl-PL"/>
          </w:rPr>
          <w:delText xml:space="preserve"> 30 września</w:delText>
        </w:r>
        <w:r w:rsidR="00641BFF" w:rsidRPr="00641BFF" w:rsidDel="00A72817">
          <w:rPr>
            <w:rFonts w:eastAsia="Times New Roman" w:cs="Times New Roman"/>
            <w:szCs w:val="20"/>
            <w:lang w:eastAsia="pl-PL"/>
          </w:rPr>
          <w:delText>2019</w:delText>
        </w:r>
      </w:del>
      <w:ins w:id="4" w:author="Rak Bartosz" w:date="2021-02-03T10:19:00Z">
        <w:r w:rsidR="00A72817">
          <w:rPr>
            <w:rFonts w:eastAsia="Times New Roman" w:cs="Times New Roman"/>
            <w:szCs w:val="20"/>
            <w:lang w:eastAsia="pl-PL"/>
          </w:rPr>
          <w:t>luty 2021</w:t>
        </w:r>
      </w:ins>
    </w:p>
    <w:p w14:paraId="23A4A020" w14:textId="77777777" w:rsidR="00641BFF" w:rsidRPr="00641BFF" w:rsidRDefault="00641BFF" w:rsidP="00641BFF">
      <w:pPr>
        <w:ind w:firstLine="454"/>
        <w:contextualSpacing/>
        <w:jc w:val="both"/>
        <w:rPr>
          <w:rFonts w:eastAsia="Calibri" w:cs="Times New Roman"/>
          <w:szCs w:val="20"/>
        </w:rPr>
      </w:pPr>
    </w:p>
    <w:p w14:paraId="7D9FB44D" w14:textId="77777777" w:rsidR="00641BFF" w:rsidRPr="00641BFF" w:rsidRDefault="00641BFF" w:rsidP="00641BFF">
      <w:pPr>
        <w:ind w:firstLine="454"/>
        <w:contextualSpacing/>
        <w:jc w:val="both"/>
        <w:rPr>
          <w:rFonts w:eastAsia="Calibri" w:cs="Times New Roman"/>
          <w:szCs w:val="20"/>
          <w:lang w:eastAsia="pl-PL"/>
        </w:rPr>
      </w:pPr>
    </w:p>
    <w:p w14:paraId="72D4F584" w14:textId="77777777" w:rsidR="00641BFF" w:rsidRPr="00641BFF" w:rsidRDefault="00641BFF" w:rsidP="00641BFF">
      <w:pPr>
        <w:ind w:firstLine="454"/>
        <w:contextualSpacing/>
        <w:jc w:val="both"/>
        <w:rPr>
          <w:rFonts w:eastAsia="Calibri" w:cs="Times New Roman"/>
          <w:szCs w:val="20"/>
          <w:lang w:eastAsia="pl-PL"/>
        </w:rPr>
      </w:pPr>
    </w:p>
    <w:p w14:paraId="6EDBB96B" w14:textId="77777777" w:rsidR="00641BFF" w:rsidRPr="00641BFF" w:rsidRDefault="00641BFF" w:rsidP="00641BFF">
      <w:pPr>
        <w:ind w:firstLine="454"/>
        <w:contextualSpacing/>
        <w:jc w:val="both"/>
        <w:rPr>
          <w:rFonts w:eastAsia="Calibri" w:cs="Times New Roman"/>
          <w:szCs w:val="20"/>
          <w:lang w:eastAsia="pl-PL"/>
        </w:rPr>
      </w:pPr>
    </w:p>
    <w:p w14:paraId="7E65306F" w14:textId="77777777" w:rsidR="00641BFF" w:rsidRPr="00641BFF" w:rsidRDefault="00641BFF" w:rsidP="00641BFF">
      <w:pPr>
        <w:ind w:firstLine="454"/>
        <w:contextualSpacing/>
        <w:jc w:val="both"/>
        <w:rPr>
          <w:rFonts w:eastAsia="Calibri" w:cs="Times New Roman"/>
          <w:szCs w:val="20"/>
          <w:lang w:eastAsia="pl-PL"/>
        </w:rPr>
      </w:pPr>
    </w:p>
    <w:p w14:paraId="0B000831" w14:textId="77777777" w:rsidR="00641BFF" w:rsidRPr="00641BFF" w:rsidRDefault="00641BFF" w:rsidP="00641BFF">
      <w:pPr>
        <w:ind w:firstLine="454"/>
        <w:contextualSpacing/>
        <w:jc w:val="both"/>
        <w:rPr>
          <w:rFonts w:eastAsia="Calibri" w:cs="Times New Roman"/>
          <w:szCs w:val="20"/>
          <w:lang w:eastAsia="pl-PL"/>
        </w:rPr>
      </w:pPr>
    </w:p>
    <w:p w14:paraId="1B46E8A4" w14:textId="77777777" w:rsidR="00641BFF" w:rsidRPr="00641BFF" w:rsidRDefault="00641BFF" w:rsidP="00641BFF">
      <w:pPr>
        <w:ind w:firstLine="454"/>
        <w:contextualSpacing/>
        <w:jc w:val="both"/>
        <w:rPr>
          <w:rFonts w:eastAsia="Calibri" w:cs="Times New Roman"/>
          <w:szCs w:val="20"/>
          <w:lang w:eastAsia="pl-PL"/>
        </w:rPr>
      </w:pPr>
    </w:p>
    <w:p w14:paraId="0A578ED5" w14:textId="77777777" w:rsidR="00641BFF" w:rsidRPr="00641BFF" w:rsidRDefault="00641BFF" w:rsidP="00641BFF">
      <w:pPr>
        <w:ind w:firstLine="454"/>
        <w:contextualSpacing/>
        <w:jc w:val="both"/>
        <w:rPr>
          <w:rFonts w:eastAsia="Calibri" w:cs="Times New Roman"/>
          <w:szCs w:val="20"/>
          <w:lang w:eastAsia="pl-PL"/>
        </w:rPr>
      </w:pPr>
    </w:p>
    <w:p w14:paraId="5C0F3E25" w14:textId="77777777" w:rsidR="00641BFF" w:rsidRPr="00641BFF" w:rsidRDefault="00641BFF" w:rsidP="00641BFF">
      <w:pPr>
        <w:ind w:firstLine="454"/>
        <w:contextualSpacing/>
        <w:jc w:val="both"/>
        <w:rPr>
          <w:rFonts w:eastAsia="Calibri" w:cs="Times New Roman"/>
          <w:szCs w:val="20"/>
          <w:lang w:eastAsia="pl-PL"/>
        </w:rPr>
      </w:pPr>
    </w:p>
    <w:p w14:paraId="4FCFF732" w14:textId="77777777" w:rsidR="00641BFF" w:rsidRPr="00641BFF" w:rsidRDefault="00641BFF" w:rsidP="00641BFF">
      <w:pPr>
        <w:ind w:firstLine="454"/>
        <w:contextualSpacing/>
        <w:jc w:val="both"/>
        <w:rPr>
          <w:rFonts w:eastAsia="Calibri" w:cs="Times New Roman"/>
          <w:szCs w:val="20"/>
          <w:lang w:eastAsia="pl-PL"/>
        </w:rPr>
      </w:pPr>
    </w:p>
    <w:p w14:paraId="784B0643" w14:textId="77777777" w:rsidR="00641BFF" w:rsidRPr="00641BFF" w:rsidRDefault="00641BFF" w:rsidP="00641BFF">
      <w:pPr>
        <w:ind w:firstLine="454"/>
        <w:contextualSpacing/>
        <w:jc w:val="both"/>
        <w:rPr>
          <w:rFonts w:eastAsia="Calibri" w:cs="Times New Roman"/>
          <w:szCs w:val="20"/>
          <w:lang w:eastAsia="pl-PL"/>
        </w:rPr>
      </w:pPr>
    </w:p>
    <w:p w14:paraId="713C3505" w14:textId="77777777" w:rsidR="00641BFF" w:rsidRPr="00641BFF" w:rsidRDefault="00641BFF" w:rsidP="00641BFF">
      <w:pPr>
        <w:ind w:firstLine="454"/>
        <w:contextualSpacing/>
        <w:jc w:val="both"/>
        <w:rPr>
          <w:rFonts w:eastAsia="Calibri" w:cs="Times New Roman"/>
          <w:szCs w:val="20"/>
          <w:lang w:eastAsia="pl-PL"/>
        </w:rPr>
      </w:pPr>
    </w:p>
    <w:p w14:paraId="2DCAE43F" w14:textId="77777777" w:rsidR="00641BFF" w:rsidRPr="00641BFF" w:rsidRDefault="00641BFF" w:rsidP="00641BFF">
      <w:pPr>
        <w:ind w:firstLine="454"/>
        <w:contextualSpacing/>
        <w:jc w:val="both"/>
        <w:rPr>
          <w:rFonts w:eastAsia="Calibri" w:cs="Times New Roman"/>
          <w:szCs w:val="20"/>
          <w:lang w:eastAsia="pl-PL"/>
        </w:rPr>
      </w:pPr>
    </w:p>
    <w:p w14:paraId="5BA32039" w14:textId="77777777" w:rsidR="00641BFF" w:rsidRPr="00641BFF" w:rsidRDefault="00641BFF" w:rsidP="00641BFF">
      <w:pPr>
        <w:ind w:firstLine="454"/>
        <w:contextualSpacing/>
        <w:jc w:val="both"/>
        <w:rPr>
          <w:rFonts w:eastAsia="Calibri" w:cs="Times New Roman"/>
          <w:szCs w:val="20"/>
          <w:lang w:eastAsia="pl-PL"/>
        </w:rPr>
      </w:pPr>
    </w:p>
    <w:p w14:paraId="1C1814A8" w14:textId="77777777" w:rsidR="00641BFF" w:rsidRPr="00641BFF" w:rsidRDefault="00641BFF" w:rsidP="00641BFF">
      <w:pPr>
        <w:ind w:firstLine="454"/>
        <w:contextualSpacing/>
        <w:jc w:val="both"/>
        <w:rPr>
          <w:rFonts w:eastAsia="Calibri" w:cs="Times New Roman"/>
          <w:szCs w:val="20"/>
          <w:lang w:eastAsia="pl-PL"/>
        </w:rPr>
      </w:pPr>
    </w:p>
    <w:p w14:paraId="62DD44B9" w14:textId="77777777" w:rsidR="00641BFF" w:rsidRPr="00641BFF" w:rsidRDefault="00641BFF" w:rsidP="00641BFF">
      <w:pPr>
        <w:ind w:firstLine="454"/>
        <w:contextualSpacing/>
        <w:jc w:val="both"/>
        <w:rPr>
          <w:rFonts w:eastAsia="Calibri" w:cs="Times New Roman"/>
          <w:szCs w:val="20"/>
          <w:lang w:eastAsia="pl-PL"/>
        </w:rPr>
      </w:pPr>
    </w:p>
    <w:p w14:paraId="5DA26949" w14:textId="77777777" w:rsidR="00641BFF" w:rsidRPr="00641BFF" w:rsidRDefault="00641BFF" w:rsidP="00641BFF">
      <w:pPr>
        <w:ind w:firstLine="454"/>
        <w:contextualSpacing/>
        <w:jc w:val="both"/>
        <w:rPr>
          <w:rFonts w:eastAsia="Calibri" w:cs="Times New Roman"/>
          <w:szCs w:val="20"/>
          <w:lang w:eastAsia="pl-PL"/>
        </w:rPr>
      </w:pPr>
    </w:p>
    <w:p w14:paraId="3AAE0DEE" w14:textId="77777777" w:rsidR="00641BFF" w:rsidRPr="00641BFF" w:rsidRDefault="00641BFF" w:rsidP="00641BFF">
      <w:pPr>
        <w:ind w:firstLine="454"/>
        <w:contextualSpacing/>
        <w:jc w:val="both"/>
        <w:rPr>
          <w:rFonts w:eastAsia="Calibri" w:cs="Times New Roman"/>
          <w:szCs w:val="20"/>
          <w:lang w:eastAsia="pl-PL"/>
        </w:rPr>
      </w:pPr>
    </w:p>
    <w:p w14:paraId="42593954" w14:textId="77777777" w:rsidR="00641BFF" w:rsidRPr="00641BFF" w:rsidRDefault="00641BFF" w:rsidP="00641BFF">
      <w:pPr>
        <w:ind w:firstLine="454"/>
        <w:contextualSpacing/>
        <w:jc w:val="both"/>
        <w:rPr>
          <w:rFonts w:eastAsia="Calibri" w:cs="Times New Roman"/>
          <w:szCs w:val="20"/>
          <w:lang w:eastAsia="pl-PL"/>
        </w:rPr>
      </w:pPr>
    </w:p>
    <w:p w14:paraId="73F92B7F" w14:textId="77777777" w:rsidR="00641BFF" w:rsidRPr="00641BFF" w:rsidRDefault="00641BFF" w:rsidP="00641BFF">
      <w:pPr>
        <w:ind w:firstLine="454"/>
        <w:contextualSpacing/>
        <w:jc w:val="both"/>
        <w:rPr>
          <w:rFonts w:eastAsia="Calibri" w:cs="Times New Roman"/>
          <w:szCs w:val="20"/>
          <w:lang w:eastAsia="pl-PL"/>
        </w:rPr>
      </w:pPr>
    </w:p>
    <w:p w14:paraId="39069B20" w14:textId="77777777" w:rsidR="00641BFF" w:rsidRPr="00641BFF" w:rsidRDefault="00641BFF" w:rsidP="00641BFF">
      <w:pPr>
        <w:ind w:firstLine="454"/>
        <w:contextualSpacing/>
        <w:jc w:val="both"/>
        <w:rPr>
          <w:rFonts w:eastAsia="Calibri" w:cs="Times New Roman"/>
          <w:szCs w:val="20"/>
          <w:lang w:eastAsia="pl-PL"/>
        </w:rPr>
      </w:pPr>
    </w:p>
    <w:p w14:paraId="620DCC94" w14:textId="77777777" w:rsidR="00641BFF" w:rsidRPr="00641BFF" w:rsidRDefault="00641BFF" w:rsidP="00641BFF">
      <w:pPr>
        <w:ind w:firstLine="454"/>
        <w:contextualSpacing/>
        <w:jc w:val="both"/>
        <w:rPr>
          <w:rFonts w:eastAsia="Calibri" w:cs="Times New Roman"/>
          <w:szCs w:val="20"/>
          <w:lang w:eastAsia="pl-PL"/>
        </w:rPr>
      </w:pPr>
    </w:p>
    <w:p w14:paraId="466E2ACC" w14:textId="77777777" w:rsidR="00641BFF" w:rsidRPr="00641BFF" w:rsidRDefault="00641BFF" w:rsidP="00641BFF">
      <w:pPr>
        <w:ind w:firstLine="454"/>
        <w:contextualSpacing/>
        <w:jc w:val="both"/>
        <w:rPr>
          <w:rFonts w:eastAsia="Calibri" w:cs="Times New Roman"/>
          <w:szCs w:val="20"/>
          <w:lang w:eastAsia="pl-PL"/>
        </w:rPr>
      </w:pPr>
    </w:p>
    <w:p w14:paraId="0B6CB692" w14:textId="77777777" w:rsidR="00641BFF" w:rsidRPr="00641BFF" w:rsidRDefault="00641BFF" w:rsidP="00641BFF">
      <w:pPr>
        <w:ind w:firstLine="454"/>
        <w:contextualSpacing/>
        <w:jc w:val="both"/>
        <w:rPr>
          <w:rFonts w:eastAsia="Calibri" w:cs="Times New Roman"/>
          <w:szCs w:val="20"/>
          <w:lang w:eastAsia="pl-PL"/>
        </w:rPr>
      </w:pPr>
    </w:p>
    <w:p w14:paraId="64A4A613" w14:textId="77777777" w:rsidR="00641BFF" w:rsidRPr="00641BFF" w:rsidRDefault="00641BFF" w:rsidP="00641BFF">
      <w:pPr>
        <w:ind w:firstLine="454"/>
        <w:contextualSpacing/>
        <w:jc w:val="both"/>
        <w:rPr>
          <w:rFonts w:eastAsia="Calibri" w:cs="Times New Roman"/>
          <w:szCs w:val="20"/>
          <w:lang w:eastAsia="pl-PL"/>
        </w:rPr>
      </w:pPr>
    </w:p>
    <w:tbl>
      <w:tblPr>
        <w:tblW w:w="241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90"/>
        <w:gridCol w:w="2182"/>
      </w:tblGrid>
      <w:tr w:rsidR="00641BFF" w:rsidRPr="00641BFF" w14:paraId="34D18136" w14:textId="77777777" w:rsidTr="00AF5F90">
        <w:trPr>
          <w:trHeight w:val="237"/>
          <w:jc w:val="center"/>
        </w:trPr>
        <w:tc>
          <w:tcPr>
            <w:tcW w:w="21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841918" w14:textId="77777777" w:rsidR="00641BFF" w:rsidRPr="00641BFF" w:rsidRDefault="00641BFF" w:rsidP="00641BFF">
            <w:pPr>
              <w:spacing w:after="60"/>
              <w:jc w:val="center"/>
              <w:rPr>
                <w:rFonts w:eastAsia="Calibri" w:cs="Times New Roman"/>
                <w:b/>
                <w:bCs/>
                <w:szCs w:val="20"/>
                <w:lang w:val="en-GB"/>
              </w:rPr>
            </w:pPr>
            <w:r w:rsidRPr="00641BFF">
              <w:rPr>
                <w:rFonts w:eastAsia="Calibri" w:cs="Times New Roman"/>
                <w:szCs w:val="20"/>
                <w:lang w:val="en-GB"/>
              </w:rPr>
              <w:t>Numer wydania</w:t>
            </w:r>
          </w:p>
          <w:p w14:paraId="35C380AA" w14:textId="77777777" w:rsidR="00641BFF" w:rsidRPr="00641BFF" w:rsidRDefault="00641BFF" w:rsidP="00641BFF">
            <w:pPr>
              <w:spacing w:after="60"/>
              <w:jc w:val="center"/>
              <w:rPr>
                <w:rFonts w:eastAsia="Calibri" w:cs="Times New Roman"/>
                <w:szCs w:val="20"/>
                <w:lang w:val="en-GB"/>
              </w:rPr>
            </w:pPr>
            <w:r w:rsidRPr="00641BFF">
              <w:rPr>
                <w:rFonts w:eastAsia="Calibri" w:cs="Times New Roman"/>
                <w:szCs w:val="20"/>
                <w:lang w:val="en-GB"/>
              </w:rPr>
              <w:t>Data</w:t>
            </w:r>
          </w:p>
        </w:tc>
        <w:tc>
          <w:tcPr>
            <w:tcW w:w="218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2BD685" w14:textId="77777777" w:rsidR="00641BFF" w:rsidRPr="00641BFF" w:rsidRDefault="00641BFF" w:rsidP="00641BFF">
            <w:pPr>
              <w:spacing w:after="60"/>
              <w:jc w:val="center"/>
              <w:rPr>
                <w:rFonts w:eastAsia="Calibri" w:cs="Times New Roman"/>
                <w:b/>
                <w:bCs/>
                <w:szCs w:val="20"/>
                <w:lang w:val="en-GB"/>
              </w:rPr>
            </w:pPr>
            <w:r w:rsidRPr="00641BFF">
              <w:rPr>
                <w:rFonts w:eastAsia="Calibri" w:cs="Times New Roman"/>
                <w:szCs w:val="20"/>
                <w:lang w:val="en-GB"/>
              </w:rPr>
              <w:t>Opis zmiany</w:t>
            </w:r>
          </w:p>
        </w:tc>
      </w:tr>
      <w:tr w:rsidR="00641BFF" w:rsidRPr="00641BFF" w14:paraId="285F6D00" w14:textId="77777777" w:rsidTr="00AF5F90">
        <w:trPr>
          <w:trHeight w:val="237"/>
          <w:jc w:val="center"/>
        </w:trPr>
        <w:tc>
          <w:tcPr>
            <w:tcW w:w="21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56C6BD" w14:textId="77777777" w:rsidR="00641BFF" w:rsidRPr="00641BFF" w:rsidRDefault="00641BFF" w:rsidP="00641BFF">
            <w:pPr>
              <w:spacing w:after="60"/>
              <w:jc w:val="center"/>
              <w:rPr>
                <w:rFonts w:eastAsia="Calibri" w:cs="Times New Roman"/>
                <w:b/>
                <w:bCs/>
                <w:szCs w:val="24"/>
                <w:lang w:val="en-GB"/>
              </w:rPr>
            </w:pPr>
            <w:r w:rsidRPr="00641BFF">
              <w:rPr>
                <w:rFonts w:eastAsia="Calibri" w:cs="Times New Roman"/>
                <w:b/>
                <w:bCs/>
                <w:szCs w:val="24"/>
                <w:lang w:val="en-GB"/>
              </w:rPr>
              <w:t>V01</w:t>
            </w:r>
            <w:r w:rsidRPr="00641BFF">
              <w:rPr>
                <w:rFonts w:eastAsia="Calibri" w:cs="Times New Roman"/>
                <w:b/>
                <w:bCs/>
                <w:szCs w:val="24"/>
                <w:lang w:val="en-GB"/>
              </w:rPr>
              <w:br/>
              <w:t>10.05.2019</w:t>
            </w:r>
          </w:p>
        </w:tc>
        <w:tc>
          <w:tcPr>
            <w:tcW w:w="218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131D7E" w14:textId="77777777" w:rsidR="00641BFF" w:rsidRPr="00641BFF" w:rsidRDefault="00641BFF" w:rsidP="00641BFF">
            <w:pPr>
              <w:spacing w:after="60"/>
              <w:jc w:val="center"/>
              <w:rPr>
                <w:rFonts w:eastAsia="Calibri" w:cs="Times New Roman"/>
                <w:szCs w:val="24"/>
                <w:lang w:val="en-GB"/>
              </w:rPr>
            </w:pPr>
            <w:r w:rsidRPr="00641BFF">
              <w:rPr>
                <w:rFonts w:eastAsia="Calibri" w:cs="Times New Roman"/>
                <w:szCs w:val="24"/>
                <w:lang w:val="en-GB"/>
              </w:rPr>
              <w:t>Utworzenie dokumentu</w:t>
            </w:r>
          </w:p>
        </w:tc>
      </w:tr>
      <w:tr w:rsidR="00641BFF" w:rsidRPr="00641BFF" w14:paraId="4544EBE4" w14:textId="77777777" w:rsidTr="00AF5F90">
        <w:trPr>
          <w:trHeight w:val="237"/>
          <w:jc w:val="center"/>
        </w:trPr>
        <w:tc>
          <w:tcPr>
            <w:tcW w:w="21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E56726" w14:textId="4BF32E12" w:rsidR="00505C26" w:rsidRPr="00641BFF" w:rsidRDefault="00A72817" w:rsidP="00A72817">
            <w:pPr>
              <w:spacing w:after="60"/>
              <w:jc w:val="center"/>
              <w:rPr>
                <w:rFonts w:eastAsia="Calibri" w:cs="Times New Roman"/>
                <w:b/>
                <w:bCs/>
                <w:szCs w:val="24"/>
                <w:lang w:val="en-GB"/>
              </w:rPr>
            </w:pPr>
            <w:r w:rsidRPr="00641BFF">
              <w:rPr>
                <w:rFonts w:eastAsia="Calibri" w:cs="Times New Roman"/>
                <w:b/>
                <w:bCs/>
                <w:szCs w:val="24"/>
                <w:lang w:val="en-GB"/>
              </w:rPr>
              <w:t>V0</w:t>
            </w:r>
            <w:r>
              <w:rPr>
                <w:rFonts w:eastAsia="Calibri" w:cs="Times New Roman"/>
                <w:b/>
                <w:bCs/>
                <w:szCs w:val="24"/>
                <w:lang w:val="en-GB"/>
              </w:rPr>
              <w:t>2</w:t>
            </w:r>
            <w:r w:rsidRPr="00641BFF">
              <w:rPr>
                <w:rFonts w:eastAsia="Calibri" w:cs="Times New Roman"/>
                <w:b/>
                <w:bCs/>
                <w:szCs w:val="24"/>
                <w:lang w:val="en-GB"/>
              </w:rPr>
              <w:br/>
            </w:r>
            <w:r w:rsidR="00505C26">
              <w:rPr>
                <w:rFonts w:eastAsia="Calibri" w:cs="Times New Roman"/>
                <w:b/>
                <w:bCs/>
                <w:szCs w:val="24"/>
                <w:lang w:val="en-GB"/>
              </w:rPr>
              <w:t>30.09.2019</w:t>
            </w:r>
          </w:p>
        </w:tc>
        <w:tc>
          <w:tcPr>
            <w:tcW w:w="218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B307F4" w14:textId="77777777" w:rsidR="00641BFF" w:rsidRPr="00641BFF" w:rsidRDefault="00641BFF" w:rsidP="00641BFF">
            <w:pPr>
              <w:spacing w:after="60"/>
              <w:jc w:val="center"/>
              <w:rPr>
                <w:rFonts w:eastAsia="Calibri" w:cs="Times New Roman"/>
                <w:szCs w:val="24"/>
                <w:lang w:val="en-GB"/>
              </w:rPr>
            </w:pPr>
            <w:r w:rsidRPr="00641BFF">
              <w:rPr>
                <w:rFonts w:eastAsia="Calibri" w:cs="Times New Roman"/>
                <w:szCs w:val="24"/>
                <w:lang w:val="en-GB"/>
              </w:rPr>
              <w:t>Aktualizacja</w:t>
            </w:r>
          </w:p>
        </w:tc>
      </w:tr>
      <w:tr w:rsidR="00A72817" w:rsidRPr="00641BFF" w14:paraId="04A950FE" w14:textId="77777777" w:rsidTr="00A72817">
        <w:trPr>
          <w:trHeight w:val="237"/>
          <w:jc w:val="center"/>
          <w:ins w:id="5" w:author="Rak Bartosz" w:date="2021-02-03T10:19:00Z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30CB44" w14:textId="1B3F3A6F" w:rsidR="00A72817" w:rsidRPr="00641BFF" w:rsidRDefault="00A72817" w:rsidP="00A72817">
            <w:pPr>
              <w:spacing w:after="60"/>
              <w:jc w:val="center"/>
              <w:rPr>
                <w:ins w:id="6" w:author="Rak Bartosz" w:date="2021-02-03T10:19:00Z"/>
                <w:rFonts w:eastAsia="Calibri" w:cs="Times New Roman"/>
                <w:b/>
                <w:bCs/>
                <w:szCs w:val="24"/>
                <w:lang w:val="en-GB"/>
              </w:rPr>
            </w:pPr>
            <w:ins w:id="7" w:author="Rak Bartosz" w:date="2021-02-03T10:19:00Z">
              <w:r w:rsidRPr="00641BFF">
                <w:rPr>
                  <w:rFonts w:eastAsia="Calibri" w:cs="Times New Roman"/>
                  <w:b/>
                  <w:bCs/>
                  <w:szCs w:val="24"/>
                  <w:lang w:val="en-GB"/>
                </w:rPr>
                <w:t>V0</w:t>
              </w:r>
              <w:r>
                <w:rPr>
                  <w:rFonts w:eastAsia="Calibri" w:cs="Times New Roman"/>
                  <w:b/>
                  <w:bCs/>
                  <w:szCs w:val="24"/>
                  <w:lang w:val="en-GB"/>
                </w:rPr>
                <w:t>3</w:t>
              </w:r>
              <w:r w:rsidRPr="00641BFF">
                <w:rPr>
                  <w:rFonts w:eastAsia="Calibri" w:cs="Times New Roman"/>
                  <w:b/>
                  <w:bCs/>
                  <w:szCs w:val="24"/>
                  <w:lang w:val="en-GB"/>
                </w:rPr>
                <w:br/>
              </w:r>
              <w:r>
                <w:rPr>
                  <w:rFonts w:eastAsia="Calibri" w:cs="Times New Roman"/>
                  <w:b/>
                  <w:bCs/>
                  <w:szCs w:val="24"/>
                  <w:lang w:val="en-GB"/>
                </w:rPr>
                <w:t>02.2021</w:t>
              </w:r>
            </w:ins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F2C62C" w14:textId="77777777" w:rsidR="00A72817" w:rsidRPr="00641BFF" w:rsidRDefault="00A72817" w:rsidP="00AC1655">
            <w:pPr>
              <w:spacing w:after="60"/>
              <w:jc w:val="center"/>
              <w:rPr>
                <w:ins w:id="8" w:author="Rak Bartosz" w:date="2021-02-03T10:19:00Z"/>
                <w:rFonts w:eastAsia="Calibri" w:cs="Times New Roman"/>
                <w:szCs w:val="24"/>
                <w:lang w:val="en-GB"/>
              </w:rPr>
            </w:pPr>
            <w:ins w:id="9" w:author="Rak Bartosz" w:date="2021-02-03T10:19:00Z">
              <w:r w:rsidRPr="00641BFF">
                <w:rPr>
                  <w:rFonts w:eastAsia="Calibri" w:cs="Times New Roman"/>
                  <w:szCs w:val="24"/>
                  <w:lang w:val="en-GB"/>
                </w:rPr>
                <w:t>Aktualizacja</w:t>
              </w:r>
            </w:ins>
          </w:p>
        </w:tc>
      </w:tr>
    </w:tbl>
    <w:p w14:paraId="001A51EA" w14:textId="77777777" w:rsidR="00641BFF" w:rsidRPr="00641BFF" w:rsidRDefault="00641BFF" w:rsidP="00A72817">
      <w:pPr>
        <w:jc w:val="right"/>
        <w:rPr>
          <w:szCs w:val="20"/>
        </w:rPr>
      </w:pPr>
    </w:p>
    <w:p w14:paraId="0CC52772" w14:textId="77777777" w:rsidR="00641BFF" w:rsidRPr="00641BFF" w:rsidRDefault="00641BFF" w:rsidP="00641BFF">
      <w:pPr>
        <w:jc w:val="both"/>
        <w:rPr>
          <w:szCs w:val="20"/>
        </w:rPr>
      </w:pPr>
    </w:p>
    <w:p w14:paraId="0287050E" w14:textId="77777777" w:rsidR="00641BFF" w:rsidRPr="00641BFF" w:rsidRDefault="00641BFF" w:rsidP="00641BFF">
      <w:pPr>
        <w:jc w:val="both"/>
        <w:rPr>
          <w:szCs w:val="20"/>
        </w:rPr>
      </w:pPr>
    </w:p>
    <w:p w14:paraId="10D99444" w14:textId="77777777" w:rsidR="00641BFF" w:rsidRPr="00641BFF" w:rsidRDefault="00641BFF" w:rsidP="00641BFF">
      <w:pPr>
        <w:tabs>
          <w:tab w:val="left" w:pos="6920"/>
        </w:tabs>
        <w:suppressAutoHyphens/>
        <w:autoSpaceDE w:val="0"/>
        <w:autoSpaceDN w:val="0"/>
        <w:adjustRightInd w:val="0"/>
        <w:spacing w:after="0" w:line="288" w:lineRule="auto"/>
        <w:jc w:val="right"/>
        <w:rPr>
          <w:rFonts w:eastAsia="Times New Roman" w:cs="Times New Roman"/>
          <w:bCs/>
          <w:szCs w:val="20"/>
        </w:rPr>
      </w:pPr>
      <w:r w:rsidRPr="00641BFF">
        <w:rPr>
          <w:rFonts w:eastAsia="Times New Roman" w:cs="Times New Roman"/>
          <w:bCs/>
          <w:szCs w:val="20"/>
        </w:rPr>
        <w:t>Opracowano</w:t>
      </w:r>
    </w:p>
    <w:p w14:paraId="0619A30B" w14:textId="77777777" w:rsidR="00641BFF" w:rsidRPr="00641BFF" w:rsidRDefault="00641BFF" w:rsidP="00641BFF">
      <w:pPr>
        <w:tabs>
          <w:tab w:val="left" w:pos="6920"/>
        </w:tabs>
        <w:suppressAutoHyphens/>
        <w:autoSpaceDE w:val="0"/>
        <w:autoSpaceDN w:val="0"/>
        <w:adjustRightInd w:val="0"/>
        <w:spacing w:after="0" w:line="288" w:lineRule="auto"/>
        <w:jc w:val="right"/>
        <w:rPr>
          <w:rFonts w:eastAsia="Times New Roman" w:cs="Times New Roman"/>
          <w:bCs/>
          <w:szCs w:val="20"/>
        </w:rPr>
      </w:pPr>
      <w:r w:rsidRPr="00641BFF">
        <w:rPr>
          <w:rFonts w:eastAsia="Times New Roman" w:cs="Times New Roman"/>
          <w:bCs/>
          <w:szCs w:val="20"/>
        </w:rPr>
        <w:t>w Departamencie Technologii Budowy Dróg GDDKiA</w:t>
      </w:r>
    </w:p>
    <w:p w14:paraId="20909241" w14:textId="77777777" w:rsidR="00641BFF" w:rsidRPr="00641BFF" w:rsidRDefault="00641BFF" w:rsidP="00641BFF">
      <w:pPr>
        <w:autoSpaceDE w:val="0"/>
        <w:autoSpaceDN w:val="0"/>
        <w:adjustRightInd w:val="0"/>
        <w:spacing w:after="0" w:line="288" w:lineRule="auto"/>
        <w:jc w:val="right"/>
        <w:rPr>
          <w:rFonts w:eastAsia="Times New Roman" w:cs="Times New Roman"/>
          <w:szCs w:val="20"/>
        </w:rPr>
      </w:pPr>
      <w:r w:rsidRPr="00641BFF">
        <w:rPr>
          <w:rFonts w:eastAsia="Times New Roman" w:cs="Times New Roman"/>
          <w:szCs w:val="20"/>
        </w:rPr>
        <w:t>we współpracy</w:t>
      </w:r>
    </w:p>
    <w:p w14:paraId="044EA3CE" w14:textId="6DC6006E" w:rsidR="00641BFF" w:rsidRPr="00641BFF" w:rsidRDefault="00641BFF" w:rsidP="00505C26">
      <w:pPr>
        <w:autoSpaceDE w:val="0"/>
        <w:autoSpaceDN w:val="0"/>
        <w:adjustRightInd w:val="0"/>
        <w:spacing w:after="0" w:line="288" w:lineRule="auto"/>
        <w:jc w:val="right"/>
        <w:rPr>
          <w:szCs w:val="20"/>
        </w:rPr>
      </w:pPr>
      <w:r w:rsidRPr="00641BFF">
        <w:rPr>
          <w:rFonts w:eastAsia="Times New Roman" w:cs="Times New Roman"/>
          <w:szCs w:val="20"/>
        </w:rPr>
        <w:t xml:space="preserve">z Laboratoriami Drogowymi </w:t>
      </w:r>
      <w:r w:rsidRPr="00641BFF">
        <w:rPr>
          <w:rFonts w:eastAsia="Times New Roman" w:cs="Times New Roman"/>
          <w:szCs w:val="20"/>
          <w:lang w:eastAsia="pl-PL"/>
        </w:rPr>
        <w:t>GDDKiA</w:t>
      </w:r>
      <w:r w:rsidRPr="00641BFF">
        <w:rPr>
          <w:szCs w:val="20"/>
        </w:rPr>
        <w:br w:type="page"/>
      </w:r>
    </w:p>
    <w:p w14:paraId="57EEBEBF" w14:textId="77777777" w:rsidR="004803CC" w:rsidRPr="007646DD" w:rsidRDefault="004803CC" w:rsidP="00D13BF5">
      <w:pPr>
        <w:jc w:val="both"/>
        <w:rPr>
          <w:szCs w:val="20"/>
        </w:rPr>
      </w:pPr>
      <w:r w:rsidRPr="007646DD">
        <w:rPr>
          <w:szCs w:val="20"/>
        </w:rPr>
        <w:t>SPIS TREŚCI</w:t>
      </w:r>
    </w:p>
    <w:p w14:paraId="535450A0" w14:textId="7D41528E" w:rsidR="00BF6F6C" w:rsidRDefault="00B5488B">
      <w:pPr>
        <w:pStyle w:val="Spistreci1"/>
        <w:tabs>
          <w:tab w:val="left" w:pos="440"/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r w:rsidRPr="00B5488B">
        <w:rPr>
          <w:szCs w:val="20"/>
        </w:rPr>
        <w:fldChar w:fldCharType="begin"/>
      </w:r>
      <w:r w:rsidRPr="00B5488B">
        <w:rPr>
          <w:szCs w:val="20"/>
        </w:rPr>
        <w:instrText xml:space="preserve"> TOC \o "1-2" \h \z \u </w:instrText>
      </w:r>
      <w:r w:rsidRPr="00B5488B">
        <w:rPr>
          <w:szCs w:val="20"/>
        </w:rPr>
        <w:fldChar w:fldCharType="separate"/>
      </w:r>
      <w:hyperlink w:anchor="_Toc64386978" w:history="1">
        <w:r w:rsidR="00BF6F6C" w:rsidRPr="006F7629">
          <w:rPr>
            <w:rStyle w:val="Hipercze"/>
            <w:noProof/>
          </w:rPr>
          <w:t>1.</w:t>
        </w:r>
        <w:r w:rsidR="00BF6F6C">
          <w:rPr>
            <w:rFonts w:asciiTheme="minorHAnsi" w:eastAsiaTheme="minorEastAsia" w:hAnsiTheme="minorHAnsi"/>
            <w:noProof/>
            <w:sz w:val="22"/>
            <w:lang w:eastAsia="pl-PL"/>
          </w:rPr>
          <w:tab/>
        </w:r>
        <w:r w:rsidR="00BF6F6C" w:rsidRPr="006F7629">
          <w:rPr>
            <w:rStyle w:val="Hipercze"/>
            <w:noProof/>
          </w:rPr>
          <w:t>WSTĘP</w:t>
        </w:r>
        <w:r w:rsidR="00BF6F6C">
          <w:rPr>
            <w:noProof/>
            <w:webHidden/>
          </w:rPr>
          <w:tab/>
        </w:r>
        <w:r w:rsidR="00BF6F6C">
          <w:rPr>
            <w:noProof/>
            <w:webHidden/>
          </w:rPr>
          <w:fldChar w:fldCharType="begin"/>
        </w:r>
        <w:r w:rsidR="00BF6F6C">
          <w:rPr>
            <w:noProof/>
            <w:webHidden/>
          </w:rPr>
          <w:instrText xml:space="preserve"> PAGEREF _Toc64386978 \h </w:instrText>
        </w:r>
        <w:r w:rsidR="00BF6F6C">
          <w:rPr>
            <w:noProof/>
            <w:webHidden/>
          </w:rPr>
        </w:r>
        <w:r w:rsidR="00BF6F6C">
          <w:rPr>
            <w:noProof/>
            <w:webHidden/>
          </w:rPr>
          <w:fldChar w:fldCharType="separate"/>
        </w:r>
        <w:r w:rsidR="00BF6F6C">
          <w:rPr>
            <w:noProof/>
            <w:webHidden/>
          </w:rPr>
          <w:t>5</w:t>
        </w:r>
        <w:r w:rsidR="00BF6F6C">
          <w:rPr>
            <w:noProof/>
            <w:webHidden/>
          </w:rPr>
          <w:fldChar w:fldCharType="end"/>
        </w:r>
      </w:hyperlink>
    </w:p>
    <w:p w14:paraId="64A5DCEB" w14:textId="078D354F" w:rsidR="00BF6F6C" w:rsidRDefault="007422AC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hyperlink w:anchor="_Toc64386979" w:history="1">
        <w:r w:rsidR="00BF6F6C" w:rsidRPr="006F7629">
          <w:rPr>
            <w:rStyle w:val="Hipercze"/>
            <w:noProof/>
          </w:rPr>
          <w:t>1.1.</w:t>
        </w:r>
        <w:r w:rsidR="00BF6F6C">
          <w:rPr>
            <w:rFonts w:asciiTheme="minorHAnsi" w:eastAsiaTheme="minorEastAsia" w:hAnsiTheme="minorHAnsi"/>
            <w:noProof/>
            <w:sz w:val="22"/>
            <w:lang w:eastAsia="pl-PL"/>
          </w:rPr>
          <w:tab/>
        </w:r>
        <w:r w:rsidR="00BF6F6C" w:rsidRPr="006F7629">
          <w:rPr>
            <w:rStyle w:val="Hipercze"/>
            <w:noProof/>
          </w:rPr>
          <w:t>Nazwa zadania</w:t>
        </w:r>
        <w:r w:rsidR="00BF6F6C">
          <w:rPr>
            <w:noProof/>
            <w:webHidden/>
          </w:rPr>
          <w:tab/>
        </w:r>
        <w:r w:rsidR="00BF6F6C">
          <w:rPr>
            <w:noProof/>
            <w:webHidden/>
          </w:rPr>
          <w:fldChar w:fldCharType="begin"/>
        </w:r>
        <w:r w:rsidR="00BF6F6C">
          <w:rPr>
            <w:noProof/>
            <w:webHidden/>
          </w:rPr>
          <w:instrText xml:space="preserve"> PAGEREF _Toc64386979 \h </w:instrText>
        </w:r>
        <w:r w:rsidR="00BF6F6C">
          <w:rPr>
            <w:noProof/>
            <w:webHidden/>
          </w:rPr>
        </w:r>
        <w:r w:rsidR="00BF6F6C">
          <w:rPr>
            <w:noProof/>
            <w:webHidden/>
          </w:rPr>
          <w:fldChar w:fldCharType="separate"/>
        </w:r>
        <w:r w:rsidR="00BF6F6C">
          <w:rPr>
            <w:noProof/>
            <w:webHidden/>
          </w:rPr>
          <w:t>5</w:t>
        </w:r>
        <w:r w:rsidR="00BF6F6C">
          <w:rPr>
            <w:noProof/>
            <w:webHidden/>
          </w:rPr>
          <w:fldChar w:fldCharType="end"/>
        </w:r>
      </w:hyperlink>
    </w:p>
    <w:p w14:paraId="4A19188F" w14:textId="6F3C6572" w:rsidR="00BF6F6C" w:rsidRDefault="007422AC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hyperlink w:anchor="_Toc64386980" w:history="1">
        <w:r w:rsidR="00BF6F6C" w:rsidRPr="006F7629">
          <w:rPr>
            <w:rStyle w:val="Hipercze"/>
            <w:noProof/>
          </w:rPr>
          <w:t>1.2.</w:t>
        </w:r>
        <w:r w:rsidR="00BF6F6C">
          <w:rPr>
            <w:rFonts w:asciiTheme="minorHAnsi" w:eastAsiaTheme="minorEastAsia" w:hAnsiTheme="minorHAnsi"/>
            <w:noProof/>
            <w:sz w:val="22"/>
            <w:lang w:eastAsia="pl-PL"/>
          </w:rPr>
          <w:tab/>
        </w:r>
        <w:r w:rsidR="00BF6F6C" w:rsidRPr="006F7629">
          <w:rPr>
            <w:rStyle w:val="Hipercze"/>
            <w:noProof/>
          </w:rPr>
          <w:t>Przedmiot WWiORB</w:t>
        </w:r>
        <w:r w:rsidR="00BF6F6C">
          <w:rPr>
            <w:noProof/>
            <w:webHidden/>
          </w:rPr>
          <w:tab/>
        </w:r>
        <w:r w:rsidR="00BF6F6C">
          <w:rPr>
            <w:noProof/>
            <w:webHidden/>
          </w:rPr>
          <w:fldChar w:fldCharType="begin"/>
        </w:r>
        <w:r w:rsidR="00BF6F6C">
          <w:rPr>
            <w:noProof/>
            <w:webHidden/>
          </w:rPr>
          <w:instrText xml:space="preserve"> PAGEREF _Toc64386980 \h </w:instrText>
        </w:r>
        <w:r w:rsidR="00BF6F6C">
          <w:rPr>
            <w:noProof/>
            <w:webHidden/>
          </w:rPr>
        </w:r>
        <w:r w:rsidR="00BF6F6C">
          <w:rPr>
            <w:noProof/>
            <w:webHidden/>
          </w:rPr>
          <w:fldChar w:fldCharType="separate"/>
        </w:r>
        <w:r w:rsidR="00BF6F6C">
          <w:rPr>
            <w:noProof/>
            <w:webHidden/>
          </w:rPr>
          <w:t>5</w:t>
        </w:r>
        <w:r w:rsidR="00BF6F6C">
          <w:rPr>
            <w:noProof/>
            <w:webHidden/>
          </w:rPr>
          <w:fldChar w:fldCharType="end"/>
        </w:r>
      </w:hyperlink>
    </w:p>
    <w:p w14:paraId="3FD00316" w14:textId="2B2A5A88" w:rsidR="00BF6F6C" w:rsidRDefault="007422AC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hyperlink w:anchor="_Toc64386981" w:history="1">
        <w:r w:rsidR="00BF6F6C" w:rsidRPr="006F7629">
          <w:rPr>
            <w:rStyle w:val="Hipercze"/>
            <w:noProof/>
          </w:rPr>
          <w:t>1.3.</w:t>
        </w:r>
        <w:r w:rsidR="00BF6F6C">
          <w:rPr>
            <w:rFonts w:asciiTheme="minorHAnsi" w:eastAsiaTheme="minorEastAsia" w:hAnsiTheme="minorHAnsi"/>
            <w:noProof/>
            <w:sz w:val="22"/>
            <w:lang w:eastAsia="pl-PL"/>
          </w:rPr>
          <w:tab/>
        </w:r>
        <w:r w:rsidR="00BF6F6C" w:rsidRPr="006F7629">
          <w:rPr>
            <w:rStyle w:val="Hipercze"/>
            <w:noProof/>
          </w:rPr>
          <w:t>Zakres stosowania WWiORB</w:t>
        </w:r>
        <w:r w:rsidR="00BF6F6C">
          <w:rPr>
            <w:noProof/>
            <w:webHidden/>
          </w:rPr>
          <w:tab/>
        </w:r>
        <w:r w:rsidR="00BF6F6C">
          <w:rPr>
            <w:noProof/>
            <w:webHidden/>
          </w:rPr>
          <w:fldChar w:fldCharType="begin"/>
        </w:r>
        <w:r w:rsidR="00BF6F6C">
          <w:rPr>
            <w:noProof/>
            <w:webHidden/>
          </w:rPr>
          <w:instrText xml:space="preserve"> PAGEREF _Toc64386981 \h </w:instrText>
        </w:r>
        <w:r w:rsidR="00BF6F6C">
          <w:rPr>
            <w:noProof/>
            <w:webHidden/>
          </w:rPr>
        </w:r>
        <w:r w:rsidR="00BF6F6C">
          <w:rPr>
            <w:noProof/>
            <w:webHidden/>
          </w:rPr>
          <w:fldChar w:fldCharType="separate"/>
        </w:r>
        <w:r w:rsidR="00BF6F6C">
          <w:rPr>
            <w:noProof/>
            <w:webHidden/>
          </w:rPr>
          <w:t>5</w:t>
        </w:r>
        <w:r w:rsidR="00BF6F6C">
          <w:rPr>
            <w:noProof/>
            <w:webHidden/>
          </w:rPr>
          <w:fldChar w:fldCharType="end"/>
        </w:r>
      </w:hyperlink>
    </w:p>
    <w:p w14:paraId="2A13345E" w14:textId="13FF639C" w:rsidR="00BF6F6C" w:rsidRDefault="007422AC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hyperlink w:anchor="_Toc64386982" w:history="1">
        <w:r w:rsidR="00BF6F6C" w:rsidRPr="006F7629">
          <w:rPr>
            <w:rStyle w:val="Hipercze"/>
            <w:noProof/>
          </w:rPr>
          <w:t>1.4.</w:t>
        </w:r>
        <w:r w:rsidR="00BF6F6C">
          <w:rPr>
            <w:rFonts w:asciiTheme="minorHAnsi" w:eastAsiaTheme="minorEastAsia" w:hAnsiTheme="minorHAnsi"/>
            <w:noProof/>
            <w:sz w:val="22"/>
            <w:lang w:eastAsia="pl-PL"/>
          </w:rPr>
          <w:tab/>
        </w:r>
        <w:r w:rsidR="00BF6F6C" w:rsidRPr="006F7629">
          <w:rPr>
            <w:rStyle w:val="Hipercze"/>
            <w:noProof/>
          </w:rPr>
          <w:t>Informacje ogólne o terenie budowy</w:t>
        </w:r>
        <w:r w:rsidR="00BF6F6C">
          <w:rPr>
            <w:noProof/>
            <w:webHidden/>
          </w:rPr>
          <w:tab/>
        </w:r>
        <w:r w:rsidR="00BF6F6C">
          <w:rPr>
            <w:noProof/>
            <w:webHidden/>
          </w:rPr>
          <w:fldChar w:fldCharType="begin"/>
        </w:r>
        <w:r w:rsidR="00BF6F6C">
          <w:rPr>
            <w:noProof/>
            <w:webHidden/>
          </w:rPr>
          <w:instrText xml:space="preserve"> PAGEREF _Toc64386982 \h </w:instrText>
        </w:r>
        <w:r w:rsidR="00BF6F6C">
          <w:rPr>
            <w:noProof/>
            <w:webHidden/>
          </w:rPr>
        </w:r>
        <w:r w:rsidR="00BF6F6C">
          <w:rPr>
            <w:noProof/>
            <w:webHidden/>
          </w:rPr>
          <w:fldChar w:fldCharType="separate"/>
        </w:r>
        <w:r w:rsidR="00BF6F6C">
          <w:rPr>
            <w:noProof/>
            <w:webHidden/>
          </w:rPr>
          <w:t>5</w:t>
        </w:r>
        <w:r w:rsidR="00BF6F6C">
          <w:rPr>
            <w:noProof/>
            <w:webHidden/>
          </w:rPr>
          <w:fldChar w:fldCharType="end"/>
        </w:r>
      </w:hyperlink>
    </w:p>
    <w:p w14:paraId="3DCCB7AA" w14:textId="602B494E" w:rsidR="00BF6F6C" w:rsidRDefault="007422AC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hyperlink w:anchor="_Toc64386983" w:history="1">
        <w:r w:rsidR="00BF6F6C" w:rsidRPr="006F7629">
          <w:rPr>
            <w:rStyle w:val="Hipercze"/>
            <w:noProof/>
          </w:rPr>
          <w:t>1.5.</w:t>
        </w:r>
        <w:r w:rsidR="00BF6F6C">
          <w:rPr>
            <w:rFonts w:asciiTheme="minorHAnsi" w:eastAsiaTheme="minorEastAsia" w:hAnsiTheme="minorHAnsi"/>
            <w:noProof/>
            <w:sz w:val="22"/>
            <w:lang w:eastAsia="pl-PL"/>
          </w:rPr>
          <w:tab/>
        </w:r>
        <w:r w:rsidR="00BF6F6C" w:rsidRPr="006F7629">
          <w:rPr>
            <w:rStyle w:val="Hipercze"/>
            <w:noProof/>
          </w:rPr>
          <w:t>Określenia podstawowe</w:t>
        </w:r>
        <w:r w:rsidR="00BF6F6C">
          <w:rPr>
            <w:noProof/>
            <w:webHidden/>
          </w:rPr>
          <w:tab/>
        </w:r>
        <w:r w:rsidR="00BF6F6C">
          <w:rPr>
            <w:noProof/>
            <w:webHidden/>
          </w:rPr>
          <w:fldChar w:fldCharType="begin"/>
        </w:r>
        <w:r w:rsidR="00BF6F6C">
          <w:rPr>
            <w:noProof/>
            <w:webHidden/>
          </w:rPr>
          <w:instrText xml:space="preserve"> PAGEREF _Toc64386983 \h </w:instrText>
        </w:r>
        <w:r w:rsidR="00BF6F6C">
          <w:rPr>
            <w:noProof/>
            <w:webHidden/>
          </w:rPr>
        </w:r>
        <w:r w:rsidR="00BF6F6C">
          <w:rPr>
            <w:noProof/>
            <w:webHidden/>
          </w:rPr>
          <w:fldChar w:fldCharType="separate"/>
        </w:r>
        <w:r w:rsidR="00BF6F6C">
          <w:rPr>
            <w:noProof/>
            <w:webHidden/>
          </w:rPr>
          <w:t>5</w:t>
        </w:r>
        <w:r w:rsidR="00BF6F6C">
          <w:rPr>
            <w:noProof/>
            <w:webHidden/>
          </w:rPr>
          <w:fldChar w:fldCharType="end"/>
        </w:r>
      </w:hyperlink>
    </w:p>
    <w:p w14:paraId="71AED377" w14:textId="7E46290C" w:rsidR="00BF6F6C" w:rsidRDefault="007422AC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hyperlink w:anchor="_Toc64386984" w:history="1">
        <w:r w:rsidR="00BF6F6C" w:rsidRPr="006F7629">
          <w:rPr>
            <w:rStyle w:val="Hipercze"/>
            <w:noProof/>
          </w:rPr>
          <w:t>1.6.</w:t>
        </w:r>
        <w:r w:rsidR="00BF6F6C">
          <w:rPr>
            <w:rFonts w:asciiTheme="minorHAnsi" w:eastAsiaTheme="minorEastAsia" w:hAnsiTheme="minorHAnsi"/>
            <w:noProof/>
            <w:sz w:val="22"/>
            <w:lang w:eastAsia="pl-PL"/>
          </w:rPr>
          <w:tab/>
        </w:r>
        <w:r w:rsidR="00BF6F6C" w:rsidRPr="006F7629">
          <w:rPr>
            <w:rStyle w:val="Hipercze"/>
            <w:noProof/>
          </w:rPr>
          <w:t>Symbole i skróty dodatkowe</w:t>
        </w:r>
        <w:r w:rsidR="00BF6F6C">
          <w:rPr>
            <w:noProof/>
            <w:webHidden/>
          </w:rPr>
          <w:tab/>
        </w:r>
        <w:r w:rsidR="00BF6F6C">
          <w:rPr>
            <w:noProof/>
            <w:webHidden/>
          </w:rPr>
          <w:fldChar w:fldCharType="begin"/>
        </w:r>
        <w:r w:rsidR="00BF6F6C">
          <w:rPr>
            <w:noProof/>
            <w:webHidden/>
          </w:rPr>
          <w:instrText xml:space="preserve"> PAGEREF _Toc64386984 \h </w:instrText>
        </w:r>
        <w:r w:rsidR="00BF6F6C">
          <w:rPr>
            <w:noProof/>
            <w:webHidden/>
          </w:rPr>
        </w:r>
        <w:r w:rsidR="00BF6F6C">
          <w:rPr>
            <w:noProof/>
            <w:webHidden/>
          </w:rPr>
          <w:fldChar w:fldCharType="separate"/>
        </w:r>
        <w:r w:rsidR="00BF6F6C">
          <w:rPr>
            <w:noProof/>
            <w:webHidden/>
          </w:rPr>
          <w:t>5</w:t>
        </w:r>
        <w:r w:rsidR="00BF6F6C">
          <w:rPr>
            <w:noProof/>
            <w:webHidden/>
          </w:rPr>
          <w:fldChar w:fldCharType="end"/>
        </w:r>
      </w:hyperlink>
    </w:p>
    <w:p w14:paraId="5AF36CD9" w14:textId="39357294" w:rsidR="00BF6F6C" w:rsidRDefault="007422AC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hyperlink w:anchor="_Toc64386985" w:history="1">
        <w:r w:rsidR="00BF6F6C" w:rsidRPr="006F7629">
          <w:rPr>
            <w:rStyle w:val="Hipercze"/>
            <w:noProof/>
          </w:rPr>
          <w:t>1.7.</w:t>
        </w:r>
        <w:r w:rsidR="00BF6F6C">
          <w:rPr>
            <w:rFonts w:asciiTheme="minorHAnsi" w:eastAsiaTheme="minorEastAsia" w:hAnsiTheme="minorHAnsi"/>
            <w:noProof/>
            <w:sz w:val="22"/>
            <w:lang w:eastAsia="pl-PL"/>
          </w:rPr>
          <w:tab/>
        </w:r>
        <w:r w:rsidR="00BF6F6C" w:rsidRPr="006F7629">
          <w:rPr>
            <w:rStyle w:val="Hipercze"/>
            <w:noProof/>
          </w:rPr>
          <w:t>Ogólne wymagania dotyczące robót</w:t>
        </w:r>
        <w:r w:rsidR="00BF6F6C">
          <w:rPr>
            <w:noProof/>
            <w:webHidden/>
          </w:rPr>
          <w:tab/>
        </w:r>
        <w:r w:rsidR="00BF6F6C">
          <w:rPr>
            <w:noProof/>
            <w:webHidden/>
          </w:rPr>
          <w:fldChar w:fldCharType="begin"/>
        </w:r>
        <w:r w:rsidR="00BF6F6C">
          <w:rPr>
            <w:noProof/>
            <w:webHidden/>
          </w:rPr>
          <w:instrText xml:space="preserve"> PAGEREF _Toc64386985 \h </w:instrText>
        </w:r>
        <w:r w:rsidR="00BF6F6C">
          <w:rPr>
            <w:noProof/>
            <w:webHidden/>
          </w:rPr>
        </w:r>
        <w:r w:rsidR="00BF6F6C">
          <w:rPr>
            <w:noProof/>
            <w:webHidden/>
          </w:rPr>
          <w:fldChar w:fldCharType="separate"/>
        </w:r>
        <w:r w:rsidR="00BF6F6C">
          <w:rPr>
            <w:noProof/>
            <w:webHidden/>
          </w:rPr>
          <w:t>6</w:t>
        </w:r>
        <w:r w:rsidR="00BF6F6C">
          <w:rPr>
            <w:noProof/>
            <w:webHidden/>
          </w:rPr>
          <w:fldChar w:fldCharType="end"/>
        </w:r>
      </w:hyperlink>
    </w:p>
    <w:p w14:paraId="47A39AF8" w14:textId="3688D034" w:rsidR="00BF6F6C" w:rsidRDefault="007422AC">
      <w:pPr>
        <w:pStyle w:val="Spistreci1"/>
        <w:tabs>
          <w:tab w:val="left" w:pos="440"/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hyperlink w:anchor="_Toc64386986" w:history="1">
        <w:r w:rsidR="00BF6F6C" w:rsidRPr="006F7629">
          <w:rPr>
            <w:rStyle w:val="Hipercze"/>
            <w:noProof/>
          </w:rPr>
          <w:t>2.</w:t>
        </w:r>
        <w:r w:rsidR="00BF6F6C">
          <w:rPr>
            <w:rFonts w:asciiTheme="minorHAnsi" w:eastAsiaTheme="minorEastAsia" w:hAnsiTheme="minorHAnsi"/>
            <w:noProof/>
            <w:sz w:val="22"/>
            <w:lang w:eastAsia="pl-PL"/>
          </w:rPr>
          <w:tab/>
        </w:r>
        <w:r w:rsidR="00BF6F6C" w:rsidRPr="006F7629">
          <w:rPr>
            <w:rStyle w:val="Hipercze"/>
            <w:noProof/>
          </w:rPr>
          <w:t>MATERIAŁY</w:t>
        </w:r>
        <w:r w:rsidR="00BF6F6C">
          <w:rPr>
            <w:noProof/>
            <w:webHidden/>
          </w:rPr>
          <w:tab/>
        </w:r>
        <w:r w:rsidR="00BF6F6C">
          <w:rPr>
            <w:noProof/>
            <w:webHidden/>
          </w:rPr>
          <w:fldChar w:fldCharType="begin"/>
        </w:r>
        <w:r w:rsidR="00BF6F6C">
          <w:rPr>
            <w:noProof/>
            <w:webHidden/>
          </w:rPr>
          <w:instrText xml:space="preserve"> PAGEREF _Toc64386986 \h </w:instrText>
        </w:r>
        <w:r w:rsidR="00BF6F6C">
          <w:rPr>
            <w:noProof/>
            <w:webHidden/>
          </w:rPr>
        </w:r>
        <w:r w:rsidR="00BF6F6C">
          <w:rPr>
            <w:noProof/>
            <w:webHidden/>
          </w:rPr>
          <w:fldChar w:fldCharType="separate"/>
        </w:r>
        <w:r w:rsidR="00BF6F6C">
          <w:rPr>
            <w:noProof/>
            <w:webHidden/>
          </w:rPr>
          <w:t>6</w:t>
        </w:r>
        <w:r w:rsidR="00BF6F6C">
          <w:rPr>
            <w:noProof/>
            <w:webHidden/>
          </w:rPr>
          <w:fldChar w:fldCharType="end"/>
        </w:r>
      </w:hyperlink>
    </w:p>
    <w:p w14:paraId="6A7D09A3" w14:textId="3E68204C" w:rsidR="00BF6F6C" w:rsidRDefault="007422AC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hyperlink w:anchor="_Toc64386987" w:history="1">
        <w:r w:rsidR="00BF6F6C" w:rsidRPr="006F7629">
          <w:rPr>
            <w:rStyle w:val="Hipercze"/>
            <w:noProof/>
          </w:rPr>
          <w:t>2.1.</w:t>
        </w:r>
        <w:r w:rsidR="00BF6F6C">
          <w:rPr>
            <w:rFonts w:asciiTheme="minorHAnsi" w:eastAsiaTheme="minorEastAsia" w:hAnsiTheme="minorHAnsi"/>
            <w:noProof/>
            <w:sz w:val="22"/>
            <w:lang w:eastAsia="pl-PL"/>
          </w:rPr>
          <w:tab/>
        </w:r>
        <w:r w:rsidR="00BF6F6C" w:rsidRPr="006F7629">
          <w:rPr>
            <w:rStyle w:val="Hipercze"/>
            <w:noProof/>
          </w:rPr>
          <w:t>Ogólne wymagania dotyczące materiałów</w:t>
        </w:r>
        <w:r w:rsidR="00BF6F6C">
          <w:rPr>
            <w:noProof/>
            <w:webHidden/>
          </w:rPr>
          <w:tab/>
        </w:r>
        <w:r w:rsidR="00BF6F6C">
          <w:rPr>
            <w:noProof/>
            <w:webHidden/>
          </w:rPr>
          <w:fldChar w:fldCharType="begin"/>
        </w:r>
        <w:r w:rsidR="00BF6F6C">
          <w:rPr>
            <w:noProof/>
            <w:webHidden/>
          </w:rPr>
          <w:instrText xml:space="preserve"> PAGEREF _Toc64386987 \h </w:instrText>
        </w:r>
        <w:r w:rsidR="00BF6F6C">
          <w:rPr>
            <w:noProof/>
            <w:webHidden/>
          </w:rPr>
        </w:r>
        <w:r w:rsidR="00BF6F6C">
          <w:rPr>
            <w:noProof/>
            <w:webHidden/>
          </w:rPr>
          <w:fldChar w:fldCharType="separate"/>
        </w:r>
        <w:r w:rsidR="00BF6F6C">
          <w:rPr>
            <w:noProof/>
            <w:webHidden/>
          </w:rPr>
          <w:t>6</w:t>
        </w:r>
        <w:r w:rsidR="00BF6F6C">
          <w:rPr>
            <w:noProof/>
            <w:webHidden/>
          </w:rPr>
          <w:fldChar w:fldCharType="end"/>
        </w:r>
      </w:hyperlink>
    </w:p>
    <w:p w14:paraId="59E7A17B" w14:textId="152A051A" w:rsidR="00BF6F6C" w:rsidRDefault="007422AC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hyperlink w:anchor="_Toc64386988" w:history="1">
        <w:r w:rsidR="00BF6F6C" w:rsidRPr="006F7629">
          <w:rPr>
            <w:rStyle w:val="Hipercze"/>
            <w:noProof/>
          </w:rPr>
          <w:t>2.2.</w:t>
        </w:r>
        <w:r w:rsidR="00BF6F6C">
          <w:rPr>
            <w:rFonts w:asciiTheme="minorHAnsi" w:eastAsiaTheme="minorEastAsia" w:hAnsiTheme="minorHAnsi"/>
            <w:noProof/>
            <w:sz w:val="22"/>
            <w:lang w:eastAsia="pl-PL"/>
          </w:rPr>
          <w:tab/>
        </w:r>
        <w:r w:rsidR="00BF6F6C" w:rsidRPr="006F7629">
          <w:rPr>
            <w:rStyle w:val="Hipercze"/>
            <w:noProof/>
          </w:rPr>
          <w:t>Rodzaje materiałów</w:t>
        </w:r>
        <w:r w:rsidR="00BF6F6C">
          <w:rPr>
            <w:noProof/>
            <w:webHidden/>
          </w:rPr>
          <w:tab/>
        </w:r>
        <w:r w:rsidR="00BF6F6C">
          <w:rPr>
            <w:noProof/>
            <w:webHidden/>
          </w:rPr>
          <w:fldChar w:fldCharType="begin"/>
        </w:r>
        <w:r w:rsidR="00BF6F6C">
          <w:rPr>
            <w:noProof/>
            <w:webHidden/>
          </w:rPr>
          <w:instrText xml:space="preserve"> PAGEREF _Toc64386988 \h </w:instrText>
        </w:r>
        <w:r w:rsidR="00BF6F6C">
          <w:rPr>
            <w:noProof/>
            <w:webHidden/>
          </w:rPr>
        </w:r>
        <w:r w:rsidR="00BF6F6C">
          <w:rPr>
            <w:noProof/>
            <w:webHidden/>
          </w:rPr>
          <w:fldChar w:fldCharType="separate"/>
        </w:r>
        <w:r w:rsidR="00BF6F6C">
          <w:rPr>
            <w:noProof/>
            <w:webHidden/>
          </w:rPr>
          <w:t>6</w:t>
        </w:r>
        <w:r w:rsidR="00BF6F6C">
          <w:rPr>
            <w:noProof/>
            <w:webHidden/>
          </w:rPr>
          <w:fldChar w:fldCharType="end"/>
        </w:r>
      </w:hyperlink>
    </w:p>
    <w:p w14:paraId="262AE1C6" w14:textId="58F75EE4" w:rsidR="00BF6F6C" w:rsidRDefault="007422AC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hyperlink w:anchor="_Toc64386989" w:history="1">
        <w:r w:rsidR="00BF6F6C" w:rsidRPr="006F7629">
          <w:rPr>
            <w:rStyle w:val="Hipercze"/>
            <w:noProof/>
          </w:rPr>
          <w:t>2.3.</w:t>
        </w:r>
        <w:r w:rsidR="00BF6F6C">
          <w:rPr>
            <w:rFonts w:asciiTheme="minorHAnsi" w:eastAsiaTheme="minorEastAsia" w:hAnsiTheme="minorHAnsi"/>
            <w:noProof/>
            <w:sz w:val="22"/>
            <w:lang w:eastAsia="pl-PL"/>
          </w:rPr>
          <w:tab/>
        </w:r>
        <w:r w:rsidR="00BF6F6C" w:rsidRPr="006F7629">
          <w:rPr>
            <w:rStyle w:val="Hipercze"/>
            <w:noProof/>
          </w:rPr>
          <w:t>Dostawy materiałów</w:t>
        </w:r>
        <w:r w:rsidR="00BF6F6C">
          <w:rPr>
            <w:noProof/>
            <w:webHidden/>
          </w:rPr>
          <w:tab/>
        </w:r>
        <w:r w:rsidR="00BF6F6C">
          <w:rPr>
            <w:noProof/>
            <w:webHidden/>
          </w:rPr>
          <w:fldChar w:fldCharType="begin"/>
        </w:r>
        <w:r w:rsidR="00BF6F6C">
          <w:rPr>
            <w:noProof/>
            <w:webHidden/>
          </w:rPr>
          <w:instrText xml:space="preserve"> PAGEREF _Toc64386989 \h </w:instrText>
        </w:r>
        <w:r w:rsidR="00BF6F6C">
          <w:rPr>
            <w:noProof/>
            <w:webHidden/>
          </w:rPr>
        </w:r>
        <w:r w:rsidR="00BF6F6C">
          <w:rPr>
            <w:noProof/>
            <w:webHidden/>
          </w:rPr>
          <w:fldChar w:fldCharType="separate"/>
        </w:r>
        <w:r w:rsidR="00BF6F6C">
          <w:rPr>
            <w:noProof/>
            <w:webHidden/>
          </w:rPr>
          <w:t>9</w:t>
        </w:r>
        <w:r w:rsidR="00BF6F6C">
          <w:rPr>
            <w:noProof/>
            <w:webHidden/>
          </w:rPr>
          <w:fldChar w:fldCharType="end"/>
        </w:r>
      </w:hyperlink>
    </w:p>
    <w:p w14:paraId="56242698" w14:textId="08B4FB03" w:rsidR="00BF6F6C" w:rsidRDefault="007422AC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hyperlink w:anchor="_Toc64386990" w:history="1">
        <w:r w:rsidR="00BF6F6C" w:rsidRPr="006F7629">
          <w:rPr>
            <w:rStyle w:val="Hipercze"/>
            <w:noProof/>
          </w:rPr>
          <w:t>2.4.</w:t>
        </w:r>
        <w:r w:rsidR="00BF6F6C">
          <w:rPr>
            <w:rFonts w:asciiTheme="minorHAnsi" w:eastAsiaTheme="minorEastAsia" w:hAnsiTheme="minorHAnsi"/>
            <w:noProof/>
            <w:sz w:val="22"/>
            <w:lang w:eastAsia="pl-PL"/>
          </w:rPr>
          <w:tab/>
        </w:r>
        <w:r w:rsidR="00BF6F6C" w:rsidRPr="006F7629">
          <w:rPr>
            <w:rStyle w:val="Hipercze"/>
            <w:noProof/>
          </w:rPr>
          <w:t>Składowanie materiałów</w:t>
        </w:r>
        <w:r w:rsidR="00BF6F6C">
          <w:rPr>
            <w:noProof/>
            <w:webHidden/>
          </w:rPr>
          <w:tab/>
        </w:r>
        <w:r w:rsidR="00BF6F6C">
          <w:rPr>
            <w:noProof/>
            <w:webHidden/>
          </w:rPr>
          <w:fldChar w:fldCharType="begin"/>
        </w:r>
        <w:r w:rsidR="00BF6F6C">
          <w:rPr>
            <w:noProof/>
            <w:webHidden/>
          </w:rPr>
          <w:instrText xml:space="preserve"> PAGEREF _Toc64386990 \h </w:instrText>
        </w:r>
        <w:r w:rsidR="00BF6F6C">
          <w:rPr>
            <w:noProof/>
            <w:webHidden/>
          </w:rPr>
        </w:r>
        <w:r w:rsidR="00BF6F6C">
          <w:rPr>
            <w:noProof/>
            <w:webHidden/>
          </w:rPr>
          <w:fldChar w:fldCharType="separate"/>
        </w:r>
        <w:r w:rsidR="00BF6F6C">
          <w:rPr>
            <w:noProof/>
            <w:webHidden/>
          </w:rPr>
          <w:t>9</w:t>
        </w:r>
        <w:r w:rsidR="00BF6F6C">
          <w:rPr>
            <w:noProof/>
            <w:webHidden/>
          </w:rPr>
          <w:fldChar w:fldCharType="end"/>
        </w:r>
      </w:hyperlink>
    </w:p>
    <w:p w14:paraId="43E981DD" w14:textId="342495C3" w:rsidR="00BF6F6C" w:rsidRDefault="007422AC">
      <w:pPr>
        <w:pStyle w:val="Spistreci1"/>
        <w:tabs>
          <w:tab w:val="left" w:pos="440"/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hyperlink w:anchor="_Toc64386991" w:history="1">
        <w:r w:rsidR="00BF6F6C" w:rsidRPr="006F7629">
          <w:rPr>
            <w:rStyle w:val="Hipercze"/>
            <w:noProof/>
          </w:rPr>
          <w:t>3.</w:t>
        </w:r>
        <w:r w:rsidR="00BF6F6C">
          <w:rPr>
            <w:rFonts w:asciiTheme="minorHAnsi" w:eastAsiaTheme="minorEastAsia" w:hAnsiTheme="minorHAnsi"/>
            <w:noProof/>
            <w:sz w:val="22"/>
            <w:lang w:eastAsia="pl-PL"/>
          </w:rPr>
          <w:tab/>
        </w:r>
        <w:r w:rsidR="00BF6F6C" w:rsidRPr="006F7629">
          <w:rPr>
            <w:rStyle w:val="Hipercze"/>
            <w:noProof/>
          </w:rPr>
          <w:t>SPRZĘT</w:t>
        </w:r>
        <w:r w:rsidR="00BF6F6C">
          <w:rPr>
            <w:noProof/>
            <w:webHidden/>
          </w:rPr>
          <w:tab/>
        </w:r>
        <w:r w:rsidR="00BF6F6C">
          <w:rPr>
            <w:noProof/>
            <w:webHidden/>
          </w:rPr>
          <w:fldChar w:fldCharType="begin"/>
        </w:r>
        <w:r w:rsidR="00BF6F6C">
          <w:rPr>
            <w:noProof/>
            <w:webHidden/>
          </w:rPr>
          <w:instrText xml:space="preserve"> PAGEREF _Toc64386991 \h </w:instrText>
        </w:r>
        <w:r w:rsidR="00BF6F6C">
          <w:rPr>
            <w:noProof/>
            <w:webHidden/>
          </w:rPr>
        </w:r>
        <w:r w:rsidR="00BF6F6C">
          <w:rPr>
            <w:noProof/>
            <w:webHidden/>
          </w:rPr>
          <w:fldChar w:fldCharType="separate"/>
        </w:r>
        <w:r w:rsidR="00BF6F6C">
          <w:rPr>
            <w:noProof/>
            <w:webHidden/>
          </w:rPr>
          <w:t>9</w:t>
        </w:r>
        <w:r w:rsidR="00BF6F6C">
          <w:rPr>
            <w:noProof/>
            <w:webHidden/>
          </w:rPr>
          <w:fldChar w:fldCharType="end"/>
        </w:r>
      </w:hyperlink>
    </w:p>
    <w:p w14:paraId="7027E3A8" w14:textId="0DE2B30F" w:rsidR="00BF6F6C" w:rsidRDefault="007422AC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hyperlink w:anchor="_Toc64386992" w:history="1">
        <w:r w:rsidR="00BF6F6C" w:rsidRPr="006F7629">
          <w:rPr>
            <w:rStyle w:val="Hipercze"/>
            <w:noProof/>
          </w:rPr>
          <w:t>3.1.</w:t>
        </w:r>
        <w:r w:rsidR="00BF6F6C">
          <w:rPr>
            <w:rFonts w:asciiTheme="minorHAnsi" w:eastAsiaTheme="minorEastAsia" w:hAnsiTheme="minorHAnsi"/>
            <w:noProof/>
            <w:sz w:val="22"/>
            <w:lang w:eastAsia="pl-PL"/>
          </w:rPr>
          <w:tab/>
        </w:r>
        <w:r w:rsidR="00BF6F6C" w:rsidRPr="006F7629">
          <w:rPr>
            <w:rStyle w:val="Hipercze"/>
            <w:noProof/>
          </w:rPr>
          <w:t>Ogólne wymagania dotyczące sprzętu</w:t>
        </w:r>
        <w:r w:rsidR="00BF6F6C">
          <w:rPr>
            <w:noProof/>
            <w:webHidden/>
          </w:rPr>
          <w:tab/>
        </w:r>
        <w:r w:rsidR="00BF6F6C">
          <w:rPr>
            <w:noProof/>
            <w:webHidden/>
          </w:rPr>
          <w:fldChar w:fldCharType="begin"/>
        </w:r>
        <w:r w:rsidR="00BF6F6C">
          <w:rPr>
            <w:noProof/>
            <w:webHidden/>
          </w:rPr>
          <w:instrText xml:space="preserve"> PAGEREF _Toc64386992 \h </w:instrText>
        </w:r>
        <w:r w:rsidR="00BF6F6C">
          <w:rPr>
            <w:noProof/>
            <w:webHidden/>
          </w:rPr>
        </w:r>
        <w:r w:rsidR="00BF6F6C">
          <w:rPr>
            <w:noProof/>
            <w:webHidden/>
          </w:rPr>
          <w:fldChar w:fldCharType="separate"/>
        </w:r>
        <w:r w:rsidR="00BF6F6C">
          <w:rPr>
            <w:noProof/>
            <w:webHidden/>
          </w:rPr>
          <w:t>9</w:t>
        </w:r>
        <w:r w:rsidR="00BF6F6C">
          <w:rPr>
            <w:noProof/>
            <w:webHidden/>
          </w:rPr>
          <w:fldChar w:fldCharType="end"/>
        </w:r>
      </w:hyperlink>
    </w:p>
    <w:p w14:paraId="4555A535" w14:textId="235CCDE9" w:rsidR="00BF6F6C" w:rsidRDefault="007422AC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hyperlink w:anchor="_Toc64386993" w:history="1">
        <w:r w:rsidR="00BF6F6C" w:rsidRPr="006F7629">
          <w:rPr>
            <w:rStyle w:val="Hipercze"/>
            <w:noProof/>
          </w:rPr>
          <w:t>3.2.</w:t>
        </w:r>
        <w:r w:rsidR="00BF6F6C">
          <w:rPr>
            <w:rFonts w:asciiTheme="minorHAnsi" w:eastAsiaTheme="minorEastAsia" w:hAnsiTheme="minorHAnsi"/>
            <w:noProof/>
            <w:sz w:val="22"/>
            <w:lang w:eastAsia="pl-PL"/>
          </w:rPr>
          <w:tab/>
        </w:r>
        <w:r w:rsidR="00BF6F6C" w:rsidRPr="006F7629">
          <w:rPr>
            <w:rStyle w:val="Hipercze"/>
            <w:noProof/>
          </w:rPr>
          <w:t>Sprzęt stosowany do wykonania robót</w:t>
        </w:r>
        <w:r w:rsidR="00BF6F6C">
          <w:rPr>
            <w:noProof/>
            <w:webHidden/>
          </w:rPr>
          <w:tab/>
        </w:r>
        <w:r w:rsidR="00BF6F6C">
          <w:rPr>
            <w:noProof/>
            <w:webHidden/>
          </w:rPr>
          <w:fldChar w:fldCharType="begin"/>
        </w:r>
        <w:r w:rsidR="00BF6F6C">
          <w:rPr>
            <w:noProof/>
            <w:webHidden/>
          </w:rPr>
          <w:instrText xml:space="preserve"> PAGEREF _Toc64386993 \h </w:instrText>
        </w:r>
        <w:r w:rsidR="00BF6F6C">
          <w:rPr>
            <w:noProof/>
            <w:webHidden/>
          </w:rPr>
        </w:r>
        <w:r w:rsidR="00BF6F6C">
          <w:rPr>
            <w:noProof/>
            <w:webHidden/>
          </w:rPr>
          <w:fldChar w:fldCharType="separate"/>
        </w:r>
        <w:r w:rsidR="00BF6F6C">
          <w:rPr>
            <w:noProof/>
            <w:webHidden/>
          </w:rPr>
          <w:t>9</w:t>
        </w:r>
        <w:r w:rsidR="00BF6F6C">
          <w:rPr>
            <w:noProof/>
            <w:webHidden/>
          </w:rPr>
          <w:fldChar w:fldCharType="end"/>
        </w:r>
      </w:hyperlink>
    </w:p>
    <w:p w14:paraId="01AFC1CB" w14:textId="2A92988C" w:rsidR="00BF6F6C" w:rsidRDefault="007422AC">
      <w:pPr>
        <w:pStyle w:val="Spistreci1"/>
        <w:tabs>
          <w:tab w:val="left" w:pos="440"/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hyperlink w:anchor="_Toc64386994" w:history="1">
        <w:r w:rsidR="00BF6F6C" w:rsidRPr="006F7629">
          <w:rPr>
            <w:rStyle w:val="Hipercze"/>
            <w:noProof/>
          </w:rPr>
          <w:t>4.</w:t>
        </w:r>
        <w:r w:rsidR="00BF6F6C">
          <w:rPr>
            <w:rFonts w:asciiTheme="minorHAnsi" w:eastAsiaTheme="minorEastAsia" w:hAnsiTheme="minorHAnsi"/>
            <w:noProof/>
            <w:sz w:val="22"/>
            <w:lang w:eastAsia="pl-PL"/>
          </w:rPr>
          <w:tab/>
        </w:r>
        <w:r w:rsidR="00BF6F6C" w:rsidRPr="006F7629">
          <w:rPr>
            <w:rStyle w:val="Hipercze"/>
            <w:noProof/>
          </w:rPr>
          <w:t>TRANSPORT</w:t>
        </w:r>
        <w:r w:rsidR="00BF6F6C">
          <w:rPr>
            <w:noProof/>
            <w:webHidden/>
          </w:rPr>
          <w:tab/>
        </w:r>
        <w:r w:rsidR="00BF6F6C">
          <w:rPr>
            <w:noProof/>
            <w:webHidden/>
          </w:rPr>
          <w:fldChar w:fldCharType="begin"/>
        </w:r>
        <w:r w:rsidR="00BF6F6C">
          <w:rPr>
            <w:noProof/>
            <w:webHidden/>
          </w:rPr>
          <w:instrText xml:space="preserve"> PAGEREF _Toc64386994 \h </w:instrText>
        </w:r>
        <w:r w:rsidR="00BF6F6C">
          <w:rPr>
            <w:noProof/>
            <w:webHidden/>
          </w:rPr>
        </w:r>
        <w:r w:rsidR="00BF6F6C">
          <w:rPr>
            <w:noProof/>
            <w:webHidden/>
          </w:rPr>
          <w:fldChar w:fldCharType="separate"/>
        </w:r>
        <w:r w:rsidR="00BF6F6C">
          <w:rPr>
            <w:noProof/>
            <w:webHidden/>
          </w:rPr>
          <w:t>10</w:t>
        </w:r>
        <w:r w:rsidR="00BF6F6C">
          <w:rPr>
            <w:noProof/>
            <w:webHidden/>
          </w:rPr>
          <w:fldChar w:fldCharType="end"/>
        </w:r>
      </w:hyperlink>
    </w:p>
    <w:p w14:paraId="4EAA2C90" w14:textId="1EEC5ED9" w:rsidR="00BF6F6C" w:rsidRDefault="007422AC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hyperlink w:anchor="_Toc64386995" w:history="1">
        <w:r w:rsidR="00BF6F6C" w:rsidRPr="006F7629">
          <w:rPr>
            <w:rStyle w:val="Hipercze"/>
            <w:noProof/>
          </w:rPr>
          <w:t>4.1.</w:t>
        </w:r>
        <w:r w:rsidR="00BF6F6C">
          <w:rPr>
            <w:rFonts w:asciiTheme="minorHAnsi" w:eastAsiaTheme="minorEastAsia" w:hAnsiTheme="minorHAnsi"/>
            <w:noProof/>
            <w:sz w:val="22"/>
            <w:lang w:eastAsia="pl-PL"/>
          </w:rPr>
          <w:tab/>
        </w:r>
        <w:r w:rsidR="00BF6F6C" w:rsidRPr="006F7629">
          <w:rPr>
            <w:rStyle w:val="Hipercze"/>
            <w:noProof/>
          </w:rPr>
          <w:t>Ogólne wymagania dotyczące transportu</w:t>
        </w:r>
        <w:r w:rsidR="00BF6F6C">
          <w:rPr>
            <w:noProof/>
            <w:webHidden/>
          </w:rPr>
          <w:tab/>
        </w:r>
        <w:r w:rsidR="00BF6F6C">
          <w:rPr>
            <w:noProof/>
            <w:webHidden/>
          </w:rPr>
          <w:fldChar w:fldCharType="begin"/>
        </w:r>
        <w:r w:rsidR="00BF6F6C">
          <w:rPr>
            <w:noProof/>
            <w:webHidden/>
          </w:rPr>
          <w:instrText xml:space="preserve"> PAGEREF _Toc64386995 \h </w:instrText>
        </w:r>
        <w:r w:rsidR="00BF6F6C">
          <w:rPr>
            <w:noProof/>
            <w:webHidden/>
          </w:rPr>
        </w:r>
        <w:r w:rsidR="00BF6F6C">
          <w:rPr>
            <w:noProof/>
            <w:webHidden/>
          </w:rPr>
          <w:fldChar w:fldCharType="separate"/>
        </w:r>
        <w:r w:rsidR="00BF6F6C">
          <w:rPr>
            <w:noProof/>
            <w:webHidden/>
          </w:rPr>
          <w:t>10</w:t>
        </w:r>
        <w:r w:rsidR="00BF6F6C">
          <w:rPr>
            <w:noProof/>
            <w:webHidden/>
          </w:rPr>
          <w:fldChar w:fldCharType="end"/>
        </w:r>
      </w:hyperlink>
    </w:p>
    <w:p w14:paraId="717C6368" w14:textId="43E7FF28" w:rsidR="00BF6F6C" w:rsidRDefault="007422AC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hyperlink w:anchor="_Toc64386996" w:history="1">
        <w:r w:rsidR="00BF6F6C" w:rsidRPr="006F7629">
          <w:rPr>
            <w:rStyle w:val="Hipercze"/>
            <w:noProof/>
          </w:rPr>
          <w:t>4.2.</w:t>
        </w:r>
        <w:r w:rsidR="00BF6F6C">
          <w:rPr>
            <w:rFonts w:asciiTheme="minorHAnsi" w:eastAsiaTheme="minorEastAsia" w:hAnsiTheme="minorHAnsi"/>
            <w:noProof/>
            <w:sz w:val="22"/>
            <w:lang w:eastAsia="pl-PL"/>
          </w:rPr>
          <w:tab/>
        </w:r>
        <w:r w:rsidR="00BF6F6C" w:rsidRPr="006F7629">
          <w:rPr>
            <w:rStyle w:val="Hipercze"/>
            <w:noProof/>
          </w:rPr>
          <w:t>Transport materiałów</w:t>
        </w:r>
        <w:r w:rsidR="00BF6F6C">
          <w:rPr>
            <w:noProof/>
            <w:webHidden/>
          </w:rPr>
          <w:tab/>
        </w:r>
        <w:r w:rsidR="00BF6F6C">
          <w:rPr>
            <w:noProof/>
            <w:webHidden/>
          </w:rPr>
          <w:fldChar w:fldCharType="begin"/>
        </w:r>
        <w:r w:rsidR="00BF6F6C">
          <w:rPr>
            <w:noProof/>
            <w:webHidden/>
          </w:rPr>
          <w:instrText xml:space="preserve"> PAGEREF _Toc64386996 \h </w:instrText>
        </w:r>
        <w:r w:rsidR="00BF6F6C">
          <w:rPr>
            <w:noProof/>
            <w:webHidden/>
          </w:rPr>
        </w:r>
        <w:r w:rsidR="00BF6F6C">
          <w:rPr>
            <w:noProof/>
            <w:webHidden/>
          </w:rPr>
          <w:fldChar w:fldCharType="separate"/>
        </w:r>
        <w:r w:rsidR="00BF6F6C">
          <w:rPr>
            <w:noProof/>
            <w:webHidden/>
          </w:rPr>
          <w:t>10</w:t>
        </w:r>
        <w:r w:rsidR="00BF6F6C">
          <w:rPr>
            <w:noProof/>
            <w:webHidden/>
          </w:rPr>
          <w:fldChar w:fldCharType="end"/>
        </w:r>
      </w:hyperlink>
    </w:p>
    <w:p w14:paraId="4BFE8E7B" w14:textId="4D765BC3" w:rsidR="00BF6F6C" w:rsidRDefault="007422AC">
      <w:pPr>
        <w:pStyle w:val="Spistreci1"/>
        <w:tabs>
          <w:tab w:val="left" w:pos="440"/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hyperlink w:anchor="_Toc64386997" w:history="1">
        <w:r w:rsidR="00BF6F6C" w:rsidRPr="006F7629">
          <w:rPr>
            <w:rStyle w:val="Hipercze"/>
            <w:noProof/>
          </w:rPr>
          <w:t>5.</w:t>
        </w:r>
        <w:r w:rsidR="00BF6F6C">
          <w:rPr>
            <w:rFonts w:asciiTheme="minorHAnsi" w:eastAsiaTheme="minorEastAsia" w:hAnsiTheme="minorHAnsi"/>
            <w:noProof/>
            <w:sz w:val="22"/>
            <w:lang w:eastAsia="pl-PL"/>
          </w:rPr>
          <w:tab/>
        </w:r>
        <w:r w:rsidR="00BF6F6C" w:rsidRPr="006F7629">
          <w:rPr>
            <w:rStyle w:val="Hipercze"/>
            <w:noProof/>
          </w:rPr>
          <w:t>WYKONANIE ROBÓT</w:t>
        </w:r>
        <w:r w:rsidR="00BF6F6C">
          <w:rPr>
            <w:noProof/>
            <w:webHidden/>
          </w:rPr>
          <w:tab/>
        </w:r>
        <w:r w:rsidR="00BF6F6C">
          <w:rPr>
            <w:noProof/>
            <w:webHidden/>
          </w:rPr>
          <w:fldChar w:fldCharType="begin"/>
        </w:r>
        <w:r w:rsidR="00BF6F6C">
          <w:rPr>
            <w:noProof/>
            <w:webHidden/>
          </w:rPr>
          <w:instrText xml:space="preserve"> PAGEREF _Toc64386997 \h </w:instrText>
        </w:r>
        <w:r w:rsidR="00BF6F6C">
          <w:rPr>
            <w:noProof/>
            <w:webHidden/>
          </w:rPr>
        </w:r>
        <w:r w:rsidR="00BF6F6C">
          <w:rPr>
            <w:noProof/>
            <w:webHidden/>
          </w:rPr>
          <w:fldChar w:fldCharType="separate"/>
        </w:r>
        <w:r w:rsidR="00BF6F6C">
          <w:rPr>
            <w:noProof/>
            <w:webHidden/>
          </w:rPr>
          <w:t>10</w:t>
        </w:r>
        <w:r w:rsidR="00BF6F6C">
          <w:rPr>
            <w:noProof/>
            <w:webHidden/>
          </w:rPr>
          <w:fldChar w:fldCharType="end"/>
        </w:r>
      </w:hyperlink>
    </w:p>
    <w:p w14:paraId="7FACEEB4" w14:textId="4B5A5DEA" w:rsidR="00BF6F6C" w:rsidRDefault="007422AC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hyperlink w:anchor="_Toc64386998" w:history="1">
        <w:r w:rsidR="00BF6F6C" w:rsidRPr="006F7629">
          <w:rPr>
            <w:rStyle w:val="Hipercze"/>
            <w:noProof/>
          </w:rPr>
          <w:t>5.1.</w:t>
        </w:r>
        <w:r w:rsidR="00BF6F6C">
          <w:rPr>
            <w:rFonts w:asciiTheme="minorHAnsi" w:eastAsiaTheme="minorEastAsia" w:hAnsiTheme="minorHAnsi"/>
            <w:noProof/>
            <w:sz w:val="22"/>
            <w:lang w:eastAsia="pl-PL"/>
          </w:rPr>
          <w:tab/>
        </w:r>
        <w:r w:rsidR="00BF6F6C" w:rsidRPr="006F7629">
          <w:rPr>
            <w:rStyle w:val="Hipercze"/>
            <w:noProof/>
          </w:rPr>
          <w:t>Ogólne zasady wykonania robót</w:t>
        </w:r>
        <w:r w:rsidR="00BF6F6C">
          <w:rPr>
            <w:noProof/>
            <w:webHidden/>
          </w:rPr>
          <w:tab/>
        </w:r>
        <w:r w:rsidR="00BF6F6C">
          <w:rPr>
            <w:noProof/>
            <w:webHidden/>
          </w:rPr>
          <w:fldChar w:fldCharType="begin"/>
        </w:r>
        <w:r w:rsidR="00BF6F6C">
          <w:rPr>
            <w:noProof/>
            <w:webHidden/>
          </w:rPr>
          <w:instrText xml:space="preserve"> PAGEREF _Toc64386998 \h </w:instrText>
        </w:r>
        <w:r w:rsidR="00BF6F6C">
          <w:rPr>
            <w:noProof/>
            <w:webHidden/>
          </w:rPr>
        </w:r>
        <w:r w:rsidR="00BF6F6C">
          <w:rPr>
            <w:noProof/>
            <w:webHidden/>
          </w:rPr>
          <w:fldChar w:fldCharType="separate"/>
        </w:r>
        <w:r w:rsidR="00BF6F6C">
          <w:rPr>
            <w:noProof/>
            <w:webHidden/>
          </w:rPr>
          <w:t>10</w:t>
        </w:r>
        <w:r w:rsidR="00BF6F6C">
          <w:rPr>
            <w:noProof/>
            <w:webHidden/>
          </w:rPr>
          <w:fldChar w:fldCharType="end"/>
        </w:r>
      </w:hyperlink>
    </w:p>
    <w:p w14:paraId="284E706B" w14:textId="020064E8" w:rsidR="00BF6F6C" w:rsidRDefault="007422AC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hyperlink w:anchor="_Toc64386999" w:history="1">
        <w:r w:rsidR="00BF6F6C" w:rsidRPr="006F7629">
          <w:rPr>
            <w:rStyle w:val="Hipercze"/>
            <w:noProof/>
          </w:rPr>
          <w:t>5.2.</w:t>
        </w:r>
        <w:r w:rsidR="00BF6F6C">
          <w:rPr>
            <w:rFonts w:asciiTheme="minorHAnsi" w:eastAsiaTheme="minorEastAsia" w:hAnsiTheme="minorHAnsi"/>
            <w:noProof/>
            <w:sz w:val="22"/>
            <w:lang w:eastAsia="pl-PL"/>
          </w:rPr>
          <w:tab/>
        </w:r>
        <w:r w:rsidR="00BF6F6C" w:rsidRPr="006F7629">
          <w:rPr>
            <w:rStyle w:val="Hipercze"/>
            <w:noProof/>
          </w:rPr>
          <w:t>Zasady wykonywania robót</w:t>
        </w:r>
        <w:r w:rsidR="00BF6F6C">
          <w:rPr>
            <w:noProof/>
            <w:webHidden/>
          </w:rPr>
          <w:tab/>
        </w:r>
        <w:r w:rsidR="00BF6F6C">
          <w:rPr>
            <w:noProof/>
            <w:webHidden/>
          </w:rPr>
          <w:fldChar w:fldCharType="begin"/>
        </w:r>
        <w:r w:rsidR="00BF6F6C">
          <w:rPr>
            <w:noProof/>
            <w:webHidden/>
          </w:rPr>
          <w:instrText xml:space="preserve"> PAGEREF _Toc64386999 \h </w:instrText>
        </w:r>
        <w:r w:rsidR="00BF6F6C">
          <w:rPr>
            <w:noProof/>
            <w:webHidden/>
          </w:rPr>
        </w:r>
        <w:r w:rsidR="00BF6F6C">
          <w:rPr>
            <w:noProof/>
            <w:webHidden/>
          </w:rPr>
          <w:fldChar w:fldCharType="separate"/>
        </w:r>
        <w:r w:rsidR="00BF6F6C">
          <w:rPr>
            <w:noProof/>
            <w:webHidden/>
          </w:rPr>
          <w:t>10</w:t>
        </w:r>
        <w:r w:rsidR="00BF6F6C">
          <w:rPr>
            <w:noProof/>
            <w:webHidden/>
          </w:rPr>
          <w:fldChar w:fldCharType="end"/>
        </w:r>
      </w:hyperlink>
    </w:p>
    <w:p w14:paraId="643B8A9E" w14:textId="476344D3" w:rsidR="00BF6F6C" w:rsidRDefault="007422AC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hyperlink w:anchor="_Toc64387000" w:history="1">
        <w:r w:rsidR="00BF6F6C" w:rsidRPr="006F7629">
          <w:rPr>
            <w:rStyle w:val="Hipercze"/>
            <w:noProof/>
          </w:rPr>
          <w:t>5.3.</w:t>
        </w:r>
        <w:r w:rsidR="00BF6F6C">
          <w:rPr>
            <w:rFonts w:asciiTheme="minorHAnsi" w:eastAsiaTheme="minorEastAsia" w:hAnsiTheme="minorHAnsi"/>
            <w:noProof/>
            <w:sz w:val="22"/>
            <w:lang w:eastAsia="pl-PL"/>
          </w:rPr>
          <w:tab/>
        </w:r>
        <w:r w:rsidR="00BF6F6C" w:rsidRPr="006F7629">
          <w:rPr>
            <w:rStyle w:val="Hipercze"/>
            <w:noProof/>
          </w:rPr>
          <w:t>Roboty przygotowawcze</w:t>
        </w:r>
        <w:r w:rsidR="00BF6F6C">
          <w:rPr>
            <w:noProof/>
            <w:webHidden/>
          </w:rPr>
          <w:tab/>
        </w:r>
        <w:r w:rsidR="00BF6F6C">
          <w:rPr>
            <w:noProof/>
            <w:webHidden/>
          </w:rPr>
          <w:fldChar w:fldCharType="begin"/>
        </w:r>
        <w:r w:rsidR="00BF6F6C">
          <w:rPr>
            <w:noProof/>
            <w:webHidden/>
          </w:rPr>
          <w:instrText xml:space="preserve"> PAGEREF _Toc64387000 \h </w:instrText>
        </w:r>
        <w:r w:rsidR="00BF6F6C">
          <w:rPr>
            <w:noProof/>
            <w:webHidden/>
          </w:rPr>
        </w:r>
        <w:r w:rsidR="00BF6F6C">
          <w:rPr>
            <w:noProof/>
            <w:webHidden/>
          </w:rPr>
          <w:fldChar w:fldCharType="separate"/>
        </w:r>
        <w:r w:rsidR="00BF6F6C">
          <w:rPr>
            <w:noProof/>
            <w:webHidden/>
          </w:rPr>
          <w:t>10</w:t>
        </w:r>
        <w:r w:rsidR="00BF6F6C">
          <w:rPr>
            <w:noProof/>
            <w:webHidden/>
          </w:rPr>
          <w:fldChar w:fldCharType="end"/>
        </w:r>
      </w:hyperlink>
    </w:p>
    <w:p w14:paraId="5B41AFC1" w14:textId="0B15B9C3" w:rsidR="00BF6F6C" w:rsidRDefault="007422AC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hyperlink w:anchor="_Toc64387001" w:history="1">
        <w:r w:rsidR="00BF6F6C" w:rsidRPr="006F7629">
          <w:rPr>
            <w:rStyle w:val="Hipercze"/>
            <w:noProof/>
          </w:rPr>
          <w:t>5.4.</w:t>
        </w:r>
        <w:r w:rsidR="00BF6F6C">
          <w:rPr>
            <w:rFonts w:asciiTheme="minorHAnsi" w:eastAsiaTheme="minorEastAsia" w:hAnsiTheme="minorHAnsi"/>
            <w:noProof/>
            <w:sz w:val="22"/>
            <w:lang w:eastAsia="pl-PL"/>
          </w:rPr>
          <w:tab/>
        </w:r>
        <w:r w:rsidR="00BF6F6C" w:rsidRPr="006F7629">
          <w:rPr>
            <w:rStyle w:val="Hipercze"/>
            <w:noProof/>
          </w:rPr>
          <w:t>Projektowanie mieszanki związanej cementem</w:t>
        </w:r>
        <w:r w:rsidR="00BF6F6C">
          <w:rPr>
            <w:noProof/>
            <w:webHidden/>
          </w:rPr>
          <w:tab/>
        </w:r>
        <w:r w:rsidR="00BF6F6C">
          <w:rPr>
            <w:noProof/>
            <w:webHidden/>
          </w:rPr>
          <w:fldChar w:fldCharType="begin"/>
        </w:r>
        <w:r w:rsidR="00BF6F6C">
          <w:rPr>
            <w:noProof/>
            <w:webHidden/>
          </w:rPr>
          <w:instrText xml:space="preserve"> PAGEREF _Toc64387001 \h </w:instrText>
        </w:r>
        <w:r w:rsidR="00BF6F6C">
          <w:rPr>
            <w:noProof/>
            <w:webHidden/>
          </w:rPr>
        </w:r>
        <w:r w:rsidR="00BF6F6C">
          <w:rPr>
            <w:noProof/>
            <w:webHidden/>
          </w:rPr>
          <w:fldChar w:fldCharType="separate"/>
        </w:r>
        <w:r w:rsidR="00BF6F6C">
          <w:rPr>
            <w:noProof/>
            <w:webHidden/>
          </w:rPr>
          <w:t>11</w:t>
        </w:r>
        <w:r w:rsidR="00BF6F6C">
          <w:rPr>
            <w:noProof/>
            <w:webHidden/>
          </w:rPr>
          <w:fldChar w:fldCharType="end"/>
        </w:r>
      </w:hyperlink>
    </w:p>
    <w:p w14:paraId="02006F96" w14:textId="0BA48BD6" w:rsidR="00BF6F6C" w:rsidRDefault="007422AC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hyperlink w:anchor="_Toc64387002" w:history="1">
        <w:r w:rsidR="00BF6F6C" w:rsidRPr="006F7629">
          <w:rPr>
            <w:rStyle w:val="Hipercze"/>
            <w:noProof/>
          </w:rPr>
          <w:t>5.5.</w:t>
        </w:r>
        <w:r w:rsidR="00BF6F6C">
          <w:rPr>
            <w:rFonts w:asciiTheme="minorHAnsi" w:eastAsiaTheme="minorEastAsia" w:hAnsiTheme="minorHAnsi"/>
            <w:noProof/>
            <w:sz w:val="22"/>
            <w:lang w:eastAsia="pl-PL"/>
          </w:rPr>
          <w:tab/>
        </w:r>
        <w:r w:rsidR="00BF6F6C" w:rsidRPr="006F7629">
          <w:rPr>
            <w:rStyle w:val="Hipercze"/>
            <w:noProof/>
          </w:rPr>
          <w:t>Wymagania dla mieszanek</w:t>
        </w:r>
        <w:r w:rsidR="00BF6F6C">
          <w:rPr>
            <w:noProof/>
            <w:webHidden/>
          </w:rPr>
          <w:tab/>
        </w:r>
        <w:r w:rsidR="00BF6F6C">
          <w:rPr>
            <w:noProof/>
            <w:webHidden/>
          </w:rPr>
          <w:fldChar w:fldCharType="begin"/>
        </w:r>
        <w:r w:rsidR="00BF6F6C">
          <w:rPr>
            <w:noProof/>
            <w:webHidden/>
          </w:rPr>
          <w:instrText xml:space="preserve"> PAGEREF _Toc64387002 \h </w:instrText>
        </w:r>
        <w:r w:rsidR="00BF6F6C">
          <w:rPr>
            <w:noProof/>
            <w:webHidden/>
          </w:rPr>
        </w:r>
        <w:r w:rsidR="00BF6F6C">
          <w:rPr>
            <w:noProof/>
            <w:webHidden/>
          </w:rPr>
          <w:fldChar w:fldCharType="separate"/>
        </w:r>
        <w:r w:rsidR="00BF6F6C">
          <w:rPr>
            <w:noProof/>
            <w:webHidden/>
          </w:rPr>
          <w:t>16</w:t>
        </w:r>
        <w:r w:rsidR="00BF6F6C">
          <w:rPr>
            <w:noProof/>
            <w:webHidden/>
          </w:rPr>
          <w:fldChar w:fldCharType="end"/>
        </w:r>
      </w:hyperlink>
    </w:p>
    <w:p w14:paraId="65C57341" w14:textId="4520DA6B" w:rsidR="00BF6F6C" w:rsidRDefault="007422AC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hyperlink w:anchor="_Toc64387003" w:history="1">
        <w:r w:rsidR="00BF6F6C" w:rsidRPr="006F7629">
          <w:rPr>
            <w:rStyle w:val="Hipercze"/>
            <w:noProof/>
          </w:rPr>
          <w:t>5.6.</w:t>
        </w:r>
        <w:r w:rsidR="00BF6F6C">
          <w:rPr>
            <w:rFonts w:asciiTheme="minorHAnsi" w:eastAsiaTheme="minorEastAsia" w:hAnsiTheme="minorHAnsi"/>
            <w:noProof/>
            <w:sz w:val="22"/>
            <w:lang w:eastAsia="pl-PL"/>
          </w:rPr>
          <w:tab/>
        </w:r>
        <w:r w:rsidR="00BF6F6C" w:rsidRPr="006F7629">
          <w:rPr>
            <w:rStyle w:val="Hipercze"/>
            <w:noProof/>
          </w:rPr>
          <w:t>Odcinek próbny</w:t>
        </w:r>
        <w:r w:rsidR="00BF6F6C">
          <w:rPr>
            <w:noProof/>
            <w:webHidden/>
          </w:rPr>
          <w:tab/>
        </w:r>
        <w:r w:rsidR="00BF6F6C">
          <w:rPr>
            <w:noProof/>
            <w:webHidden/>
          </w:rPr>
          <w:fldChar w:fldCharType="begin"/>
        </w:r>
        <w:r w:rsidR="00BF6F6C">
          <w:rPr>
            <w:noProof/>
            <w:webHidden/>
          </w:rPr>
          <w:instrText xml:space="preserve"> PAGEREF _Toc64387003 \h </w:instrText>
        </w:r>
        <w:r w:rsidR="00BF6F6C">
          <w:rPr>
            <w:noProof/>
            <w:webHidden/>
          </w:rPr>
        </w:r>
        <w:r w:rsidR="00BF6F6C">
          <w:rPr>
            <w:noProof/>
            <w:webHidden/>
          </w:rPr>
          <w:fldChar w:fldCharType="separate"/>
        </w:r>
        <w:r w:rsidR="00BF6F6C">
          <w:rPr>
            <w:noProof/>
            <w:webHidden/>
          </w:rPr>
          <w:t>18</w:t>
        </w:r>
        <w:r w:rsidR="00BF6F6C">
          <w:rPr>
            <w:noProof/>
            <w:webHidden/>
          </w:rPr>
          <w:fldChar w:fldCharType="end"/>
        </w:r>
      </w:hyperlink>
    </w:p>
    <w:p w14:paraId="62E3736F" w14:textId="08022EEA" w:rsidR="00BF6F6C" w:rsidRDefault="007422AC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hyperlink w:anchor="_Toc64387004" w:history="1">
        <w:r w:rsidR="00BF6F6C" w:rsidRPr="006F7629">
          <w:rPr>
            <w:rStyle w:val="Hipercze"/>
            <w:noProof/>
          </w:rPr>
          <w:t>5.7.</w:t>
        </w:r>
        <w:r w:rsidR="00BF6F6C">
          <w:rPr>
            <w:rFonts w:asciiTheme="minorHAnsi" w:eastAsiaTheme="minorEastAsia" w:hAnsiTheme="minorHAnsi"/>
            <w:noProof/>
            <w:sz w:val="22"/>
            <w:lang w:eastAsia="pl-PL"/>
          </w:rPr>
          <w:tab/>
        </w:r>
        <w:r w:rsidR="00BF6F6C" w:rsidRPr="006F7629">
          <w:rPr>
            <w:rStyle w:val="Hipercze"/>
            <w:noProof/>
          </w:rPr>
          <w:t>Warunki przystąpienia do robót i przygotowanie podłoża</w:t>
        </w:r>
        <w:r w:rsidR="00BF6F6C">
          <w:rPr>
            <w:noProof/>
            <w:webHidden/>
          </w:rPr>
          <w:tab/>
        </w:r>
        <w:r w:rsidR="00BF6F6C">
          <w:rPr>
            <w:noProof/>
            <w:webHidden/>
          </w:rPr>
          <w:fldChar w:fldCharType="begin"/>
        </w:r>
        <w:r w:rsidR="00BF6F6C">
          <w:rPr>
            <w:noProof/>
            <w:webHidden/>
          </w:rPr>
          <w:instrText xml:space="preserve"> PAGEREF _Toc64387004 \h </w:instrText>
        </w:r>
        <w:r w:rsidR="00BF6F6C">
          <w:rPr>
            <w:noProof/>
            <w:webHidden/>
          </w:rPr>
        </w:r>
        <w:r w:rsidR="00BF6F6C">
          <w:rPr>
            <w:noProof/>
            <w:webHidden/>
          </w:rPr>
          <w:fldChar w:fldCharType="separate"/>
        </w:r>
        <w:r w:rsidR="00BF6F6C">
          <w:rPr>
            <w:noProof/>
            <w:webHidden/>
          </w:rPr>
          <w:t>18</w:t>
        </w:r>
        <w:r w:rsidR="00BF6F6C">
          <w:rPr>
            <w:noProof/>
            <w:webHidden/>
          </w:rPr>
          <w:fldChar w:fldCharType="end"/>
        </w:r>
      </w:hyperlink>
    </w:p>
    <w:p w14:paraId="4AD04C9B" w14:textId="4EB30E47" w:rsidR="00BF6F6C" w:rsidRDefault="007422AC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hyperlink w:anchor="_Toc64387005" w:history="1">
        <w:r w:rsidR="00BF6F6C" w:rsidRPr="006F7629">
          <w:rPr>
            <w:rStyle w:val="Hipercze"/>
            <w:noProof/>
          </w:rPr>
          <w:t>5.8.</w:t>
        </w:r>
        <w:r w:rsidR="00BF6F6C">
          <w:rPr>
            <w:rFonts w:asciiTheme="minorHAnsi" w:eastAsiaTheme="minorEastAsia" w:hAnsiTheme="minorHAnsi"/>
            <w:noProof/>
            <w:sz w:val="22"/>
            <w:lang w:eastAsia="pl-PL"/>
          </w:rPr>
          <w:tab/>
        </w:r>
        <w:r w:rsidR="00BF6F6C" w:rsidRPr="006F7629">
          <w:rPr>
            <w:rStyle w:val="Hipercze"/>
            <w:noProof/>
          </w:rPr>
          <w:t>Wytwarzanie i wbudowanie mieszanki</w:t>
        </w:r>
        <w:r w:rsidR="00BF6F6C">
          <w:rPr>
            <w:noProof/>
            <w:webHidden/>
          </w:rPr>
          <w:tab/>
        </w:r>
        <w:r w:rsidR="00BF6F6C">
          <w:rPr>
            <w:noProof/>
            <w:webHidden/>
          </w:rPr>
          <w:fldChar w:fldCharType="begin"/>
        </w:r>
        <w:r w:rsidR="00BF6F6C">
          <w:rPr>
            <w:noProof/>
            <w:webHidden/>
          </w:rPr>
          <w:instrText xml:space="preserve"> PAGEREF _Toc64387005 \h </w:instrText>
        </w:r>
        <w:r w:rsidR="00BF6F6C">
          <w:rPr>
            <w:noProof/>
            <w:webHidden/>
          </w:rPr>
        </w:r>
        <w:r w:rsidR="00BF6F6C">
          <w:rPr>
            <w:noProof/>
            <w:webHidden/>
          </w:rPr>
          <w:fldChar w:fldCharType="separate"/>
        </w:r>
        <w:r w:rsidR="00BF6F6C">
          <w:rPr>
            <w:noProof/>
            <w:webHidden/>
          </w:rPr>
          <w:t>19</w:t>
        </w:r>
        <w:r w:rsidR="00BF6F6C">
          <w:rPr>
            <w:noProof/>
            <w:webHidden/>
          </w:rPr>
          <w:fldChar w:fldCharType="end"/>
        </w:r>
      </w:hyperlink>
    </w:p>
    <w:p w14:paraId="3417A3A3" w14:textId="2CE6AA78" w:rsidR="00BF6F6C" w:rsidRDefault="007422AC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hyperlink w:anchor="_Toc64387006" w:history="1">
        <w:r w:rsidR="00BF6F6C" w:rsidRPr="006F7629">
          <w:rPr>
            <w:rStyle w:val="Hipercze"/>
            <w:noProof/>
          </w:rPr>
          <w:t>5.9.</w:t>
        </w:r>
        <w:r w:rsidR="00BF6F6C">
          <w:rPr>
            <w:rFonts w:asciiTheme="minorHAnsi" w:eastAsiaTheme="minorEastAsia" w:hAnsiTheme="minorHAnsi"/>
            <w:noProof/>
            <w:sz w:val="22"/>
            <w:lang w:eastAsia="pl-PL"/>
          </w:rPr>
          <w:tab/>
        </w:r>
        <w:r w:rsidR="00BF6F6C" w:rsidRPr="006F7629">
          <w:rPr>
            <w:rStyle w:val="Hipercze"/>
            <w:noProof/>
          </w:rPr>
          <w:t>Pielęgnacja warstwy kruszywa związanego cementem</w:t>
        </w:r>
        <w:r w:rsidR="00BF6F6C">
          <w:rPr>
            <w:noProof/>
            <w:webHidden/>
          </w:rPr>
          <w:tab/>
        </w:r>
        <w:r w:rsidR="00BF6F6C">
          <w:rPr>
            <w:noProof/>
            <w:webHidden/>
          </w:rPr>
          <w:fldChar w:fldCharType="begin"/>
        </w:r>
        <w:r w:rsidR="00BF6F6C">
          <w:rPr>
            <w:noProof/>
            <w:webHidden/>
          </w:rPr>
          <w:instrText xml:space="preserve"> PAGEREF _Toc64387006 \h </w:instrText>
        </w:r>
        <w:r w:rsidR="00BF6F6C">
          <w:rPr>
            <w:noProof/>
            <w:webHidden/>
          </w:rPr>
        </w:r>
        <w:r w:rsidR="00BF6F6C">
          <w:rPr>
            <w:noProof/>
            <w:webHidden/>
          </w:rPr>
          <w:fldChar w:fldCharType="separate"/>
        </w:r>
        <w:r w:rsidR="00BF6F6C">
          <w:rPr>
            <w:noProof/>
            <w:webHidden/>
          </w:rPr>
          <w:t>20</w:t>
        </w:r>
        <w:r w:rsidR="00BF6F6C">
          <w:rPr>
            <w:noProof/>
            <w:webHidden/>
          </w:rPr>
          <w:fldChar w:fldCharType="end"/>
        </w:r>
      </w:hyperlink>
    </w:p>
    <w:p w14:paraId="09ED6914" w14:textId="61A31BB6" w:rsidR="00BF6F6C" w:rsidRDefault="007422AC">
      <w:pPr>
        <w:pStyle w:val="Spistreci2"/>
        <w:tabs>
          <w:tab w:val="left" w:pos="1100"/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hyperlink w:anchor="_Toc64387007" w:history="1">
        <w:r w:rsidR="00BF6F6C" w:rsidRPr="006F7629">
          <w:rPr>
            <w:rStyle w:val="Hipercze"/>
            <w:noProof/>
          </w:rPr>
          <w:t>5.10.</w:t>
        </w:r>
        <w:r w:rsidR="00BF6F6C">
          <w:rPr>
            <w:rFonts w:asciiTheme="minorHAnsi" w:eastAsiaTheme="minorEastAsia" w:hAnsiTheme="minorHAnsi"/>
            <w:noProof/>
            <w:sz w:val="22"/>
            <w:lang w:eastAsia="pl-PL"/>
          </w:rPr>
          <w:tab/>
        </w:r>
        <w:r w:rsidR="00BF6F6C" w:rsidRPr="006F7629">
          <w:rPr>
            <w:rStyle w:val="Hipercze"/>
            <w:noProof/>
          </w:rPr>
          <w:t>Roboty wykończeniowe</w:t>
        </w:r>
        <w:r w:rsidR="00BF6F6C">
          <w:rPr>
            <w:noProof/>
            <w:webHidden/>
          </w:rPr>
          <w:tab/>
        </w:r>
        <w:r w:rsidR="00BF6F6C">
          <w:rPr>
            <w:noProof/>
            <w:webHidden/>
          </w:rPr>
          <w:fldChar w:fldCharType="begin"/>
        </w:r>
        <w:r w:rsidR="00BF6F6C">
          <w:rPr>
            <w:noProof/>
            <w:webHidden/>
          </w:rPr>
          <w:instrText xml:space="preserve"> PAGEREF _Toc64387007 \h </w:instrText>
        </w:r>
        <w:r w:rsidR="00BF6F6C">
          <w:rPr>
            <w:noProof/>
            <w:webHidden/>
          </w:rPr>
        </w:r>
        <w:r w:rsidR="00BF6F6C">
          <w:rPr>
            <w:noProof/>
            <w:webHidden/>
          </w:rPr>
          <w:fldChar w:fldCharType="separate"/>
        </w:r>
        <w:r w:rsidR="00BF6F6C">
          <w:rPr>
            <w:noProof/>
            <w:webHidden/>
          </w:rPr>
          <w:t>20</w:t>
        </w:r>
        <w:r w:rsidR="00BF6F6C">
          <w:rPr>
            <w:noProof/>
            <w:webHidden/>
          </w:rPr>
          <w:fldChar w:fldCharType="end"/>
        </w:r>
      </w:hyperlink>
    </w:p>
    <w:p w14:paraId="73E4D4F7" w14:textId="6A8ABC20" w:rsidR="00BF6F6C" w:rsidRDefault="007422AC">
      <w:pPr>
        <w:pStyle w:val="Spistreci1"/>
        <w:tabs>
          <w:tab w:val="left" w:pos="440"/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hyperlink w:anchor="_Toc64387008" w:history="1">
        <w:r w:rsidR="00BF6F6C" w:rsidRPr="006F7629">
          <w:rPr>
            <w:rStyle w:val="Hipercze"/>
            <w:noProof/>
          </w:rPr>
          <w:t>6.</w:t>
        </w:r>
        <w:r w:rsidR="00BF6F6C">
          <w:rPr>
            <w:rFonts w:asciiTheme="minorHAnsi" w:eastAsiaTheme="minorEastAsia" w:hAnsiTheme="minorHAnsi"/>
            <w:noProof/>
            <w:sz w:val="22"/>
            <w:lang w:eastAsia="pl-PL"/>
          </w:rPr>
          <w:tab/>
        </w:r>
        <w:r w:rsidR="00BF6F6C" w:rsidRPr="006F7629">
          <w:rPr>
            <w:rStyle w:val="Hipercze"/>
            <w:noProof/>
          </w:rPr>
          <w:t>KONTROLA JAKOŚCI ROBÓT</w:t>
        </w:r>
        <w:r w:rsidR="00BF6F6C">
          <w:rPr>
            <w:noProof/>
            <w:webHidden/>
          </w:rPr>
          <w:tab/>
        </w:r>
        <w:r w:rsidR="00BF6F6C">
          <w:rPr>
            <w:noProof/>
            <w:webHidden/>
          </w:rPr>
          <w:fldChar w:fldCharType="begin"/>
        </w:r>
        <w:r w:rsidR="00BF6F6C">
          <w:rPr>
            <w:noProof/>
            <w:webHidden/>
          </w:rPr>
          <w:instrText xml:space="preserve"> PAGEREF _Toc64387008 \h </w:instrText>
        </w:r>
        <w:r w:rsidR="00BF6F6C">
          <w:rPr>
            <w:noProof/>
            <w:webHidden/>
          </w:rPr>
        </w:r>
        <w:r w:rsidR="00BF6F6C">
          <w:rPr>
            <w:noProof/>
            <w:webHidden/>
          </w:rPr>
          <w:fldChar w:fldCharType="separate"/>
        </w:r>
        <w:r w:rsidR="00BF6F6C">
          <w:rPr>
            <w:noProof/>
            <w:webHidden/>
          </w:rPr>
          <w:t>20</w:t>
        </w:r>
        <w:r w:rsidR="00BF6F6C">
          <w:rPr>
            <w:noProof/>
            <w:webHidden/>
          </w:rPr>
          <w:fldChar w:fldCharType="end"/>
        </w:r>
      </w:hyperlink>
    </w:p>
    <w:p w14:paraId="2CCB0A7B" w14:textId="4D476FBF" w:rsidR="00BF6F6C" w:rsidRDefault="007422AC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hyperlink w:anchor="_Toc64387009" w:history="1">
        <w:r w:rsidR="00BF6F6C" w:rsidRPr="006F7629">
          <w:rPr>
            <w:rStyle w:val="Hipercze"/>
            <w:rFonts w:eastAsia="Times New Roman"/>
            <w:noProof/>
          </w:rPr>
          <w:t>6.1.</w:t>
        </w:r>
        <w:r w:rsidR="00BF6F6C">
          <w:rPr>
            <w:rFonts w:asciiTheme="minorHAnsi" w:eastAsiaTheme="minorEastAsia" w:hAnsiTheme="minorHAnsi"/>
            <w:noProof/>
            <w:sz w:val="22"/>
            <w:lang w:eastAsia="pl-PL"/>
          </w:rPr>
          <w:tab/>
        </w:r>
        <w:r w:rsidR="00BF6F6C" w:rsidRPr="006F7629">
          <w:rPr>
            <w:rStyle w:val="Hipercze"/>
            <w:rFonts w:eastAsia="Times New Roman"/>
            <w:noProof/>
          </w:rPr>
          <w:t>Ogólne wymagania dotyczące kontroli jakości robót</w:t>
        </w:r>
        <w:r w:rsidR="00BF6F6C">
          <w:rPr>
            <w:noProof/>
            <w:webHidden/>
          </w:rPr>
          <w:tab/>
        </w:r>
        <w:r w:rsidR="00BF6F6C">
          <w:rPr>
            <w:noProof/>
            <w:webHidden/>
          </w:rPr>
          <w:fldChar w:fldCharType="begin"/>
        </w:r>
        <w:r w:rsidR="00BF6F6C">
          <w:rPr>
            <w:noProof/>
            <w:webHidden/>
          </w:rPr>
          <w:instrText xml:space="preserve"> PAGEREF _Toc64387009 \h </w:instrText>
        </w:r>
        <w:r w:rsidR="00BF6F6C">
          <w:rPr>
            <w:noProof/>
            <w:webHidden/>
          </w:rPr>
        </w:r>
        <w:r w:rsidR="00BF6F6C">
          <w:rPr>
            <w:noProof/>
            <w:webHidden/>
          </w:rPr>
          <w:fldChar w:fldCharType="separate"/>
        </w:r>
        <w:r w:rsidR="00BF6F6C">
          <w:rPr>
            <w:noProof/>
            <w:webHidden/>
          </w:rPr>
          <w:t>20</w:t>
        </w:r>
        <w:r w:rsidR="00BF6F6C">
          <w:rPr>
            <w:noProof/>
            <w:webHidden/>
          </w:rPr>
          <w:fldChar w:fldCharType="end"/>
        </w:r>
      </w:hyperlink>
    </w:p>
    <w:p w14:paraId="045DE92E" w14:textId="0F3C382A" w:rsidR="00BF6F6C" w:rsidRDefault="007422AC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hyperlink w:anchor="_Toc64387010" w:history="1">
        <w:r w:rsidR="00BF6F6C" w:rsidRPr="006F7629">
          <w:rPr>
            <w:rStyle w:val="Hipercze"/>
            <w:noProof/>
            <w:spacing w:val="-6"/>
          </w:rPr>
          <w:t>6.2.</w:t>
        </w:r>
        <w:r w:rsidR="00BF6F6C">
          <w:rPr>
            <w:rFonts w:asciiTheme="minorHAnsi" w:eastAsiaTheme="minorEastAsia" w:hAnsiTheme="minorHAnsi"/>
            <w:noProof/>
            <w:sz w:val="22"/>
            <w:lang w:eastAsia="pl-PL"/>
          </w:rPr>
          <w:tab/>
        </w:r>
        <w:r w:rsidR="00BF6F6C" w:rsidRPr="006F7629">
          <w:rPr>
            <w:rStyle w:val="Hipercze"/>
            <w:noProof/>
            <w:spacing w:val="-6"/>
          </w:rPr>
          <w:t>Badania i pomiary Wykonawcy - zgodnie z D-M-00.00.00 „Wymagania ogólne”</w:t>
        </w:r>
        <w:r w:rsidR="00BF6F6C">
          <w:rPr>
            <w:noProof/>
            <w:webHidden/>
          </w:rPr>
          <w:tab/>
        </w:r>
        <w:r w:rsidR="00BF6F6C">
          <w:rPr>
            <w:noProof/>
            <w:webHidden/>
          </w:rPr>
          <w:fldChar w:fldCharType="begin"/>
        </w:r>
        <w:r w:rsidR="00BF6F6C">
          <w:rPr>
            <w:noProof/>
            <w:webHidden/>
          </w:rPr>
          <w:instrText xml:space="preserve"> PAGEREF _Toc64387010 \h </w:instrText>
        </w:r>
        <w:r w:rsidR="00BF6F6C">
          <w:rPr>
            <w:noProof/>
            <w:webHidden/>
          </w:rPr>
        </w:r>
        <w:r w:rsidR="00BF6F6C">
          <w:rPr>
            <w:noProof/>
            <w:webHidden/>
          </w:rPr>
          <w:fldChar w:fldCharType="separate"/>
        </w:r>
        <w:r w:rsidR="00BF6F6C">
          <w:rPr>
            <w:noProof/>
            <w:webHidden/>
          </w:rPr>
          <w:t>21</w:t>
        </w:r>
        <w:r w:rsidR="00BF6F6C">
          <w:rPr>
            <w:noProof/>
            <w:webHidden/>
          </w:rPr>
          <w:fldChar w:fldCharType="end"/>
        </w:r>
      </w:hyperlink>
    </w:p>
    <w:p w14:paraId="21C72AAE" w14:textId="1507657B" w:rsidR="00BF6F6C" w:rsidRDefault="007422AC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hyperlink w:anchor="_Toc64387011" w:history="1">
        <w:r w:rsidR="00BF6F6C" w:rsidRPr="006F7629">
          <w:rPr>
            <w:rStyle w:val="Hipercze"/>
            <w:noProof/>
          </w:rPr>
          <w:t>6.3.</w:t>
        </w:r>
        <w:r w:rsidR="00BF6F6C">
          <w:rPr>
            <w:rFonts w:asciiTheme="minorHAnsi" w:eastAsiaTheme="minorEastAsia" w:hAnsiTheme="minorHAnsi"/>
            <w:noProof/>
            <w:sz w:val="22"/>
            <w:lang w:eastAsia="pl-PL"/>
          </w:rPr>
          <w:tab/>
        </w:r>
        <w:r w:rsidR="00BF6F6C" w:rsidRPr="006F7629">
          <w:rPr>
            <w:rStyle w:val="Hipercze"/>
            <w:noProof/>
          </w:rPr>
          <w:t>Badania i pomiary kontrolne</w:t>
        </w:r>
        <w:r w:rsidR="00BF6F6C" w:rsidRPr="006F7629">
          <w:rPr>
            <w:rStyle w:val="Hipercze"/>
            <w:noProof/>
            <w:spacing w:val="-6"/>
          </w:rPr>
          <w:t xml:space="preserve"> - zgodnie z D-M-00.00.00 „Wymagania ogólne”</w:t>
        </w:r>
        <w:r w:rsidR="00BF6F6C">
          <w:rPr>
            <w:noProof/>
            <w:webHidden/>
          </w:rPr>
          <w:tab/>
        </w:r>
        <w:r w:rsidR="00BF6F6C">
          <w:rPr>
            <w:noProof/>
            <w:webHidden/>
          </w:rPr>
          <w:fldChar w:fldCharType="begin"/>
        </w:r>
        <w:r w:rsidR="00BF6F6C">
          <w:rPr>
            <w:noProof/>
            <w:webHidden/>
          </w:rPr>
          <w:instrText xml:space="preserve"> PAGEREF _Toc64387011 \h </w:instrText>
        </w:r>
        <w:r w:rsidR="00BF6F6C">
          <w:rPr>
            <w:noProof/>
            <w:webHidden/>
          </w:rPr>
        </w:r>
        <w:r w:rsidR="00BF6F6C">
          <w:rPr>
            <w:noProof/>
            <w:webHidden/>
          </w:rPr>
          <w:fldChar w:fldCharType="separate"/>
        </w:r>
        <w:r w:rsidR="00BF6F6C">
          <w:rPr>
            <w:noProof/>
            <w:webHidden/>
          </w:rPr>
          <w:t>22</w:t>
        </w:r>
        <w:r w:rsidR="00BF6F6C">
          <w:rPr>
            <w:noProof/>
            <w:webHidden/>
          </w:rPr>
          <w:fldChar w:fldCharType="end"/>
        </w:r>
      </w:hyperlink>
    </w:p>
    <w:p w14:paraId="70BD2C0D" w14:textId="1F14BC45" w:rsidR="00BF6F6C" w:rsidRDefault="007422AC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hyperlink w:anchor="_Toc64387014" w:history="1">
        <w:r w:rsidR="00BF6F6C" w:rsidRPr="006F7629">
          <w:rPr>
            <w:rStyle w:val="Hipercze"/>
            <w:noProof/>
          </w:rPr>
          <w:t>6.4.</w:t>
        </w:r>
        <w:r w:rsidR="00BF6F6C">
          <w:rPr>
            <w:rFonts w:asciiTheme="minorHAnsi" w:eastAsiaTheme="minorEastAsia" w:hAnsiTheme="minorHAnsi"/>
            <w:noProof/>
            <w:sz w:val="22"/>
            <w:lang w:eastAsia="pl-PL"/>
          </w:rPr>
          <w:tab/>
        </w:r>
        <w:r w:rsidR="00BF6F6C" w:rsidRPr="006F7629">
          <w:rPr>
            <w:rStyle w:val="Hipercze"/>
            <w:noProof/>
          </w:rPr>
          <w:t>Badania i pomiary kontrolne dodatkowe</w:t>
        </w:r>
        <w:r w:rsidR="00BF6F6C" w:rsidRPr="006F7629">
          <w:rPr>
            <w:rStyle w:val="Hipercze"/>
            <w:noProof/>
            <w:spacing w:val="-6"/>
          </w:rPr>
          <w:t xml:space="preserve"> - zgodnie z D-M-00.00.00 „Wymagania ogólne”</w:t>
        </w:r>
        <w:r w:rsidR="00BF6F6C">
          <w:rPr>
            <w:noProof/>
            <w:webHidden/>
          </w:rPr>
          <w:tab/>
        </w:r>
        <w:r w:rsidR="00BF6F6C">
          <w:rPr>
            <w:noProof/>
            <w:webHidden/>
          </w:rPr>
          <w:fldChar w:fldCharType="begin"/>
        </w:r>
        <w:r w:rsidR="00BF6F6C">
          <w:rPr>
            <w:noProof/>
            <w:webHidden/>
          </w:rPr>
          <w:instrText xml:space="preserve"> PAGEREF _Toc64387014 \h </w:instrText>
        </w:r>
        <w:r w:rsidR="00BF6F6C">
          <w:rPr>
            <w:noProof/>
            <w:webHidden/>
          </w:rPr>
        </w:r>
        <w:r w:rsidR="00BF6F6C">
          <w:rPr>
            <w:noProof/>
            <w:webHidden/>
          </w:rPr>
          <w:fldChar w:fldCharType="separate"/>
        </w:r>
        <w:r w:rsidR="00BF6F6C">
          <w:rPr>
            <w:noProof/>
            <w:webHidden/>
          </w:rPr>
          <w:t>22</w:t>
        </w:r>
        <w:r w:rsidR="00BF6F6C">
          <w:rPr>
            <w:noProof/>
            <w:webHidden/>
          </w:rPr>
          <w:fldChar w:fldCharType="end"/>
        </w:r>
      </w:hyperlink>
    </w:p>
    <w:p w14:paraId="244FDC92" w14:textId="6D8E69FA" w:rsidR="00BF6F6C" w:rsidRDefault="007422AC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hyperlink w:anchor="_Toc64387017" w:history="1">
        <w:r w:rsidR="00BF6F6C" w:rsidRPr="006F7629">
          <w:rPr>
            <w:rStyle w:val="Hipercze"/>
            <w:noProof/>
            <w:spacing w:val="-6"/>
          </w:rPr>
          <w:t>6.5.</w:t>
        </w:r>
        <w:r w:rsidR="00BF6F6C">
          <w:rPr>
            <w:rFonts w:asciiTheme="minorHAnsi" w:eastAsiaTheme="minorEastAsia" w:hAnsiTheme="minorHAnsi"/>
            <w:noProof/>
            <w:sz w:val="22"/>
            <w:lang w:eastAsia="pl-PL"/>
          </w:rPr>
          <w:tab/>
        </w:r>
        <w:r w:rsidR="00BF6F6C" w:rsidRPr="006F7629">
          <w:rPr>
            <w:rStyle w:val="Hipercze"/>
            <w:noProof/>
            <w:spacing w:val="-6"/>
          </w:rPr>
          <w:t>Badania i pomiary arbitrażowe - zgodnie z D-M-00.00.00 „Wymagania ogólne”</w:t>
        </w:r>
        <w:r w:rsidR="00BF6F6C">
          <w:rPr>
            <w:noProof/>
            <w:webHidden/>
          </w:rPr>
          <w:tab/>
        </w:r>
        <w:r w:rsidR="00BF6F6C">
          <w:rPr>
            <w:noProof/>
            <w:webHidden/>
          </w:rPr>
          <w:fldChar w:fldCharType="begin"/>
        </w:r>
        <w:r w:rsidR="00BF6F6C">
          <w:rPr>
            <w:noProof/>
            <w:webHidden/>
          </w:rPr>
          <w:instrText xml:space="preserve"> PAGEREF _Toc64387017 \h </w:instrText>
        </w:r>
        <w:r w:rsidR="00BF6F6C">
          <w:rPr>
            <w:noProof/>
            <w:webHidden/>
          </w:rPr>
        </w:r>
        <w:r w:rsidR="00BF6F6C">
          <w:rPr>
            <w:noProof/>
            <w:webHidden/>
          </w:rPr>
          <w:fldChar w:fldCharType="separate"/>
        </w:r>
        <w:r w:rsidR="00BF6F6C">
          <w:rPr>
            <w:noProof/>
            <w:webHidden/>
          </w:rPr>
          <w:t>22</w:t>
        </w:r>
        <w:r w:rsidR="00BF6F6C">
          <w:rPr>
            <w:noProof/>
            <w:webHidden/>
          </w:rPr>
          <w:fldChar w:fldCharType="end"/>
        </w:r>
      </w:hyperlink>
    </w:p>
    <w:p w14:paraId="26CD8B9B" w14:textId="70A93830" w:rsidR="00BF6F6C" w:rsidRDefault="007422AC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hyperlink w:anchor="_Toc64387018" w:history="1">
        <w:r w:rsidR="00BF6F6C" w:rsidRPr="006F7629">
          <w:rPr>
            <w:rStyle w:val="Hipercze"/>
            <w:noProof/>
          </w:rPr>
          <w:t>6.6.</w:t>
        </w:r>
        <w:r w:rsidR="00BF6F6C">
          <w:rPr>
            <w:rFonts w:asciiTheme="minorHAnsi" w:eastAsiaTheme="minorEastAsia" w:hAnsiTheme="minorHAnsi"/>
            <w:noProof/>
            <w:sz w:val="22"/>
            <w:lang w:eastAsia="pl-PL"/>
          </w:rPr>
          <w:tab/>
        </w:r>
        <w:r w:rsidR="00BF6F6C" w:rsidRPr="006F7629">
          <w:rPr>
            <w:rStyle w:val="Hipercze"/>
            <w:noProof/>
          </w:rPr>
          <w:t>Badania i pomiary przed przystąpieniem do robót</w:t>
        </w:r>
        <w:r w:rsidR="00BF6F6C" w:rsidRPr="006F7629">
          <w:rPr>
            <w:rStyle w:val="Hipercze"/>
            <w:noProof/>
            <w:spacing w:val="-6"/>
          </w:rPr>
          <w:t xml:space="preserve"> - zgodnie z D-M-00.00.00 „Wymagania ogólne”</w:t>
        </w:r>
        <w:r w:rsidR="00BF6F6C">
          <w:rPr>
            <w:noProof/>
            <w:webHidden/>
          </w:rPr>
          <w:tab/>
        </w:r>
        <w:r w:rsidR="00BF6F6C">
          <w:rPr>
            <w:noProof/>
            <w:webHidden/>
          </w:rPr>
          <w:fldChar w:fldCharType="begin"/>
        </w:r>
        <w:r w:rsidR="00BF6F6C">
          <w:rPr>
            <w:noProof/>
            <w:webHidden/>
          </w:rPr>
          <w:instrText xml:space="preserve"> PAGEREF _Toc64387018 \h </w:instrText>
        </w:r>
        <w:r w:rsidR="00BF6F6C">
          <w:rPr>
            <w:noProof/>
            <w:webHidden/>
          </w:rPr>
        </w:r>
        <w:r w:rsidR="00BF6F6C">
          <w:rPr>
            <w:noProof/>
            <w:webHidden/>
          </w:rPr>
          <w:fldChar w:fldCharType="separate"/>
        </w:r>
        <w:r w:rsidR="00BF6F6C">
          <w:rPr>
            <w:noProof/>
            <w:webHidden/>
          </w:rPr>
          <w:t>23</w:t>
        </w:r>
        <w:r w:rsidR="00BF6F6C">
          <w:rPr>
            <w:noProof/>
            <w:webHidden/>
          </w:rPr>
          <w:fldChar w:fldCharType="end"/>
        </w:r>
      </w:hyperlink>
    </w:p>
    <w:p w14:paraId="3671867C" w14:textId="12D34296" w:rsidR="00BF6F6C" w:rsidRDefault="007422AC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hyperlink w:anchor="_Toc64387019" w:history="1">
        <w:r w:rsidR="00BF6F6C" w:rsidRPr="006F7629">
          <w:rPr>
            <w:rStyle w:val="Hipercze"/>
            <w:noProof/>
          </w:rPr>
          <w:t>6.7.</w:t>
        </w:r>
        <w:r w:rsidR="00BF6F6C">
          <w:rPr>
            <w:rFonts w:asciiTheme="minorHAnsi" w:eastAsiaTheme="minorEastAsia" w:hAnsiTheme="minorHAnsi"/>
            <w:noProof/>
            <w:sz w:val="22"/>
            <w:lang w:eastAsia="pl-PL"/>
          </w:rPr>
          <w:tab/>
        </w:r>
        <w:r w:rsidR="00BF6F6C" w:rsidRPr="006F7629">
          <w:rPr>
            <w:rStyle w:val="Hipercze"/>
            <w:noProof/>
          </w:rPr>
          <w:t>Badania w czasie robót</w:t>
        </w:r>
        <w:r w:rsidR="00BF6F6C">
          <w:rPr>
            <w:noProof/>
            <w:webHidden/>
          </w:rPr>
          <w:tab/>
        </w:r>
        <w:r w:rsidR="00BF6F6C">
          <w:rPr>
            <w:noProof/>
            <w:webHidden/>
          </w:rPr>
          <w:fldChar w:fldCharType="begin"/>
        </w:r>
        <w:r w:rsidR="00BF6F6C">
          <w:rPr>
            <w:noProof/>
            <w:webHidden/>
          </w:rPr>
          <w:instrText xml:space="preserve"> PAGEREF _Toc64387019 \h </w:instrText>
        </w:r>
        <w:r w:rsidR="00BF6F6C">
          <w:rPr>
            <w:noProof/>
            <w:webHidden/>
          </w:rPr>
        </w:r>
        <w:r w:rsidR="00BF6F6C">
          <w:rPr>
            <w:noProof/>
            <w:webHidden/>
          </w:rPr>
          <w:fldChar w:fldCharType="separate"/>
        </w:r>
        <w:r w:rsidR="00BF6F6C">
          <w:rPr>
            <w:noProof/>
            <w:webHidden/>
          </w:rPr>
          <w:t>23</w:t>
        </w:r>
        <w:r w:rsidR="00BF6F6C">
          <w:rPr>
            <w:noProof/>
            <w:webHidden/>
          </w:rPr>
          <w:fldChar w:fldCharType="end"/>
        </w:r>
      </w:hyperlink>
    </w:p>
    <w:p w14:paraId="3C412055" w14:textId="5826ECC3" w:rsidR="00BF6F6C" w:rsidRDefault="007422AC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hyperlink w:anchor="_Toc64387020" w:history="1">
        <w:r w:rsidR="00BF6F6C" w:rsidRPr="006F7629">
          <w:rPr>
            <w:rStyle w:val="Hipercze"/>
            <w:noProof/>
          </w:rPr>
          <w:t>6.8.</w:t>
        </w:r>
        <w:r w:rsidR="00BF6F6C">
          <w:rPr>
            <w:rFonts w:asciiTheme="minorHAnsi" w:eastAsiaTheme="minorEastAsia" w:hAnsiTheme="minorHAnsi"/>
            <w:noProof/>
            <w:sz w:val="22"/>
            <w:lang w:eastAsia="pl-PL"/>
          </w:rPr>
          <w:tab/>
        </w:r>
        <w:r w:rsidR="00BF6F6C" w:rsidRPr="006F7629">
          <w:rPr>
            <w:rStyle w:val="Hipercze"/>
            <w:noProof/>
          </w:rPr>
          <w:t>Badania cech geometrycznych podbudowy i warstwy mrozoodpornej</w:t>
        </w:r>
        <w:r w:rsidR="00BF6F6C">
          <w:rPr>
            <w:noProof/>
            <w:webHidden/>
          </w:rPr>
          <w:tab/>
        </w:r>
        <w:r w:rsidR="00BF6F6C">
          <w:rPr>
            <w:noProof/>
            <w:webHidden/>
          </w:rPr>
          <w:fldChar w:fldCharType="begin"/>
        </w:r>
        <w:r w:rsidR="00BF6F6C">
          <w:rPr>
            <w:noProof/>
            <w:webHidden/>
          </w:rPr>
          <w:instrText xml:space="preserve"> PAGEREF _Toc64387020 \h </w:instrText>
        </w:r>
        <w:r w:rsidR="00BF6F6C">
          <w:rPr>
            <w:noProof/>
            <w:webHidden/>
          </w:rPr>
        </w:r>
        <w:r w:rsidR="00BF6F6C">
          <w:rPr>
            <w:noProof/>
            <w:webHidden/>
          </w:rPr>
          <w:fldChar w:fldCharType="separate"/>
        </w:r>
        <w:r w:rsidR="00BF6F6C">
          <w:rPr>
            <w:noProof/>
            <w:webHidden/>
          </w:rPr>
          <w:t>23</w:t>
        </w:r>
        <w:r w:rsidR="00BF6F6C">
          <w:rPr>
            <w:noProof/>
            <w:webHidden/>
          </w:rPr>
          <w:fldChar w:fldCharType="end"/>
        </w:r>
      </w:hyperlink>
    </w:p>
    <w:p w14:paraId="29823C30" w14:textId="4DBEC532" w:rsidR="00BF6F6C" w:rsidRDefault="007422AC">
      <w:pPr>
        <w:pStyle w:val="Spistreci1"/>
        <w:tabs>
          <w:tab w:val="left" w:pos="440"/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hyperlink w:anchor="_Toc64387021" w:history="1">
        <w:r w:rsidR="00BF6F6C" w:rsidRPr="006F7629">
          <w:rPr>
            <w:rStyle w:val="Hipercze"/>
            <w:noProof/>
          </w:rPr>
          <w:t>7.</w:t>
        </w:r>
        <w:r w:rsidR="00BF6F6C">
          <w:rPr>
            <w:rFonts w:asciiTheme="minorHAnsi" w:eastAsiaTheme="minorEastAsia" w:hAnsiTheme="minorHAnsi"/>
            <w:noProof/>
            <w:sz w:val="22"/>
            <w:lang w:eastAsia="pl-PL"/>
          </w:rPr>
          <w:tab/>
        </w:r>
        <w:r w:rsidR="00BF6F6C" w:rsidRPr="006F7629">
          <w:rPr>
            <w:rStyle w:val="Hipercze"/>
            <w:noProof/>
          </w:rPr>
          <w:t>OBMIAR ROBÓT</w:t>
        </w:r>
        <w:r w:rsidR="00BF6F6C">
          <w:rPr>
            <w:noProof/>
            <w:webHidden/>
          </w:rPr>
          <w:tab/>
        </w:r>
        <w:r w:rsidR="00BF6F6C">
          <w:rPr>
            <w:noProof/>
            <w:webHidden/>
          </w:rPr>
          <w:fldChar w:fldCharType="begin"/>
        </w:r>
        <w:r w:rsidR="00BF6F6C">
          <w:rPr>
            <w:noProof/>
            <w:webHidden/>
          </w:rPr>
          <w:instrText xml:space="preserve"> PAGEREF _Toc64387021 \h </w:instrText>
        </w:r>
        <w:r w:rsidR="00BF6F6C">
          <w:rPr>
            <w:noProof/>
            <w:webHidden/>
          </w:rPr>
        </w:r>
        <w:r w:rsidR="00BF6F6C">
          <w:rPr>
            <w:noProof/>
            <w:webHidden/>
          </w:rPr>
          <w:fldChar w:fldCharType="separate"/>
        </w:r>
        <w:r w:rsidR="00BF6F6C">
          <w:rPr>
            <w:noProof/>
            <w:webHidden/>
          </w:rPr>
          <w:t>23</w:t>
        </w:r>
        <w:r w:rsidR="00BF6F6C">
          <w:rPr>
            <w:noProof/>
            <w:webHidden/>
          </w:rPr>
          <w:fldChar w:fldCharType="end"/>
        </w:r>
      </w:hyperlink>
    </w:p>
    <w:p w14:paraId="044BD914" w14:textId="6F700C2D" w:rsidR="00BF6F6C" w:rsidRDefault="007422AC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hyperlink w:anchor="_Toc64387022" w:history="1">
        <w:r w:rsidR="00BF6F6C" w:rsidRPr="006F7629">
          <w:rPr>
            <w:rStyle w:val="Hipercze"/>
            <w:noProof/>
          </w:rPr>
          <w:t>7.1.</w:t>
        </w:r>
        <w:r w:rsidR="00BF6F6C">
          <w:rPr>
            <w:rFonts w:asciiTheme="minorHAnsi" w:eastAsiaTheme="minorEastAsia" w:hAnsiTheme="minorHAnsi"/>
            <w:noProof/>
            <w:sz w:val="22"/>
            <w:lang w:eastAsia="pl-PL"/>
          </w:rPr>
          <w:tab/>
        </w:r>
        <w:r w:rsidR="00BF6F6C" w:rsidRPr="006F7629">
          <w:rPr>
            <w:rStyle w:val="Hipercze"/>
            <w:noProof/>
          </w:rPr>
          <w:t>Ogólne zasady obmiaru robót</w:t>
        </w:r>
        <w:r w:rsidR="00BF6F6C">
          <w:rPr>
            <w:noProof/>
            <w:webHidden/>
          </w:rPr>
          <w:tab/>
        </w:r>
        <w:r w:rsidR="00BF6F6C">
          <w:rPr>
            <w:noProof/>
            <w:webHidden/>
          </w:rPr>
          <w:fldChar w:fldCharType="begin"/>
        </w:r>
        <w:r w:rsidR="00BF6F6C">
          <w:rPr>
            <w:noProof/>
            <w:webHidden/>
          </w:rPr>
          <w:instrText xml:space="preserve"> PAGEREF _Toc64387022 \h </w:instrText>
        </w:r>
        <w:r w:rsidR="00BF6F6C">
          <w:rPr>
            <w:noProof/>
            <w:webHidden/>
          </w:rPr>
        </w:r>
        <w:r w:rsidR="00BF6F6C">
          <w:rPr>
            <w:noProof/>
            <w:webHidden/>
          </w:rPr>
          <w:fldChar w:fldCharType="separate"/>
        </w:r>
        <w:r w:rsidR="00BF6F6C">
          <w:rPr>
            <w:noProof/>
            <w:webHidden/>
          </w:rPr>
          <w:t>23</w:t>
        </w:r>
        <w:r w:rsidR="00BF6F6C">
          <w:rPr>
            <w:noProof/>
            <w:webHidden/>
          </w:rPr>
          <w:fldChar w:fldCharType="end"/>
        </w:r>
      </w:hyperlink>
    </w:p>
    <w:p w14:paraId="6CD38D5C" w14:textId="4C040D31" w:rsidR="00BF6F6C" w:rsidRDefault="007422AC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hyperlink w:anchor="_Toc64387023" w:history="1">
        <w:r w:rsidR="00BF6F6C" w:rsidRPr="006F7629">
          <w:rPr>
            <w:rStyle w:val="Hipercze"/>
            <w:noProof/>
          </w:rPr>
          <w:t>7.2.</w:t>
        </w:r>
        <w:r w:rsidR="00BF6F6C">
          <w:rPr>
            <w:rFonts w:asciiTheme="minorHAnsi" w:eastAsiaTheme="minorEastAsia" w:hAnsiTheme="minorHAnsi"/>
            <w:noProof/>
            <w:sz w:val="22"/>
            <w:lang w:eastAsia="pl-PL"/>
          </w:rPr>
          <w:tab/>
        </w:r>
        <w:r w:rsidR="00BF6F6C" w:rsidRPr="006F7629">
          <w:rPr>
            <w:rStyle w:val="Hipercze"/>
            <w:noProof/>
          </w:rPr>
          <w:t>Jednostka obmiarowa</w:t>
        </w:r>
        <w:r w:rsidR="00BF6F6C">
          <w:rPr>
            <w:noProof/>
            <w:webHidden/>
          </w:rPr>
          <w:tab/>
        </w:r>
        <w:r w:rsidR="00BF6F6C">
          <w:rPr>
            <w:noProof/>
            <w:webHidden/>
          </w:rPr>
          <w:fldChar w:fldCharType="begin"/>
        </w:r>
        <w:r w:rsidR="00BF6F6C">
          <w:rPr>
            <w:noProof/>
            <w:webHidden/>
          </w:rPr>
          <w:instrText xml:space="preserve"> PAGEREF _Toc64387023 \h </w:instrText>
        </w:r>
        <w:r w:rsidR="00BF6F6C">
          <w:rPr>
            <w:noProof/>
            <w:webHidden/>
          </w:rPr>
        </w:r>
        <w:r w:rsidR="00BF6F6C">
          <w:rPr>
            <w:noProof/>
            <w:webHidden/>
          </w:rPr>
          <w:fldChar w:fldCharType="separate"/>
        </w:r>
        <w:r w:rsidR="00BF6F6C">
          <w:rPr>
            <w:noProof/>
            <w:webHidden/>
          </w:rPr>
          <w:t>23</w:t>
        </w:r>
        <w:r w:rsidR="00BF6F6C">
          <w:rPr>
            <w:noProof/>
            <w:webHidden/>
          </w:rPr>
          <w:fldChar w:fldCharType="end"/>
        </w:r>
      </w:hyperlink>
    </w:p>
    <w:p w14:paraId="0AE2EC00" w14:textId="7B991826" w:rsidR="00BF6F6C" w:rsidRDefault="007422AC">
      <w:pPr>
        <w:pStyle w:val="Spistreci1"/>
        <w:tabs>
          <w:tab w:val="left" w:pos="440"/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hyperlink w:anchor="_Toc64387024" w:history="1">
        <w:r w:rsidR="00BF6F6C" w:rsidRPr="006F7629">
          <w:rPr>
            <w:rStyle w:val="Hipercze"/>
            <w:noProof/>
          </w:rPr>
          <w:t>8.</w:t>
        </w:r>
        <w:r w:rsidR="00BF6F6C">
          <w:rPr>
            <w:rFonts w:asciiTheme="minorHAnsi" w:eastAsiaTheme="minorEastAsia" w:hAnsiTheme="minorHAnsi"/>
            <w:noProof/>
            <w:sz w:val="22"/>
            <w:lang w:eastAsia="pl-PL"/>
          </w:rPr>
          <w:tab/>
        </w:r>
        <w:r w:rsidR="00BF6F6C" w:rsidRPr="006F7629">
          <w:rPr>
            <w:rStyle w:val="Hipercze"/>
            <w:noProof/>
          </w:rPr>
          <w:t>ODBIÓR ROBÓT</w:t>
        </w:r>
        <w:r w:rsidR="00BF6F6C">
          <w:rPr>
            <w:noProof/>
            <w:webHidden/>
          </w:rPr>
          <w:tab/>
        </w:r>
        <w:r w:rsidR="00BF6F6C">
          <w:rPr>
            <w:noProof/>
            <w:webHidden/>
          </w:rPr>
          <w:fldChar w:fldCharType="begin"/>
        </w:r>
        <w:r w:rsidR="00BF6F6C">
          <w:rPr>
            <w:noProof/>
            <w:webHidden/>
          </w:rPr>
          <w:instrText xml:space="preserve"> PAGEREF _Toc64387024 \h </w:instrText>
        </w:r>
        <w:r w:rsidR="00BF6F6C">
          <w:rPr>
            <w:noProof/>
            <w:webHidden/>
          </w:rPr>
        </w:r>
        <w:r w:rsidR="00BF6F6C">
          <w:rPr>
            <w:noProof/>
            <w:webHidden/>
          </w:rPr>
          <w:fldChar w:fldCharType="separate"/>
        </w:r>
        <w:r w:rsidR="00BF6F6C">
          <w:rPr>
            <w:noProof/>
            <w:webHidden/>
          </w:rPr>
          <w:t>23</w:t>
        </w:r>
        <w:r w:rsidR="00BF6F6C">
          <w:rPr>
            <w:noProof/>
            <w:webHidden/>
          </w:rPr>
          <w:fldChar w:fldCharType="end"/>
        </w:r>
      </w:hyperlink>
    </w:p>
    <w:p w14:paraId="3E846CEE" w14:textId="64098152" w:rsidR="00BF6F6C" w:rsidRDefault="007422AC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hyperlink w:anchor="_Toc64387025" w:history="1">
        <w:r w:rsidR="00BF6F6C" w:rsidRPr="006F7629">
          <w:rPr>
            <w:rStyle w:val="Hipercze"/>
            <w:noProof/>
          </w:rPr>
          <w:t>8.1.</w:t>
        </w:r>
        <w:r w:rsidR="00BF6F6C">
          <w:rPr>
            <w:rFonts w:asciiTheme="minorHAnsi" w:eastAsiaTheme="minorEastAsia" w:hAnsiTheme="minorHAnsi"/>
            <w:noProof/>
            <w:sz w:val="22"/>
            <w:lang w:eastAsia="pl-PL"/>
          </w:rPr>
          <w:tab/>
        </w:r>
        <w:r w:rsidR="00BF6F6C" w:rsidRPr="006F7629">
          <w:rPr>
            <w:rStyle w:val="Hipercze"/>
            <w:noProof/>
          </w:rPr>
          <w:t>Ogólne zasady odbioru robót</w:t>
        </w:r>
        <w:r w:rsidR="00BF6F6C">
          <w:rPr>
            <w:noProof/>
            <w:webHidden/>
          </w:rPr>
          <w:tab/>
        </w:r>
        <w:r w:rsidR="00BF6F6C">
          <w:rPr>
            <w:noProof/>
            <w:webHidden/>
          </w:rPr>
          <w:fldChar w:fldCharType="begin"/>
        </w:r>
        <w:r w:rsidR="00BF6F6C">
          <w:rPr>
            <w:noProof/>
            <w:webHidden/>
          </w:rPr>
          <w:instrText xml:space="preserve"> PAGEREF _Toc64387025 \h </w:instrText>
        </w:r>
        <w:r w:rsidR="00BF6F6C">
          <w:rPr>
            <w:noProof/>
            <w:webHidden/>
          </w:rPr>
        </w:r>
        <w:r w:rsidR="00BF6F6C">
          <w:rPr>
            <w:noProof/>
            <w:webHidden/>
          </w:rPr>
          <w:fldChar w:fldCharType="separate"/>
        </w:r>
        <w:r w:rsidR="00BF6F6C">
          <w:rPr>
            <w:noProof/>
            <w:webHidden/>
          </w:rPr>
          <w:t>23</w:t>
        </w:r>
        <w:r w:rsidR="00BF6F6C">
          <w:rPr>
            <w:noProof/>
            <w:webHidden/>
          </w:rPr>
          <w:fldChar w:fldCharType="end"/>
        </w:r>
      </w:hyperlink>
    </w:p>
    <w:p w14:paraId="7953B163" w14:textId="44B6A9A5" w:rsidR="00BF6F6C" w:rsidRDefault="007422AC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hyperlink w:anchor="_Toc64387026" w:history="1">
        <w:r w:rsidR="00BF6F6C" w:rsidRPr="006F7629">
          <w:rPr>
            <w:rStyle w:val="Hipercze"/>
            <w:noProof/>
          </w:rPr>
          <w:t>8.2.</w:t>
        </w:r>
        <w:r w:rsidR="00BF6F6C">
          <w:rPr>
            <w:rFonts w:asciiTheme="minorHAnsi" w:eastAsiaTheme="minorEastAsia" w:hAnsiTheme="minorHAnsi"/>
            <w:noProof/>
            <w:sz w:val="22"/>
            <w:lang w:eastAsia="pl-PL"/>
          </w:rPr>
          <w:tab/>
        </w:r>
        <w:r w:rsidR="00BF6F6C" w:rsidRPr="006F7629">
          <w:rPr>
            <w:rStyle w:val="Hipercze"/>
            <w:noProof/>
          </w:rPr>
          <w:t>Zasady postępowania z wadliwie wykonanymi robotami</w:t>
        </w:r>
        <w:r w:rsidR="00BF6F6C">
          <w:rPr>
            <w:noProof/>
            <w:webHidden/>
          </w:rPr>
          <w:tab/>
        </w:r>
        <w:r w:rsidR="00BF6F6C">
          <w:rPr>
            <w:noProof/>
            <w:webHidden/>
          </w:rPr>
          <w:fldChar w:fldCharType="begin"/>
        </w:r>
        <w:r w:rsidR="00BF6F6C">
          <w:rPr>
            <w:noProof/>
            <w:webHidden/>
          </w:rPr>
          <w:instrText xml:space="preserve"> PAGEREF _Toc64387026 \h </w:instrText>
        </w:r>
        <w:r w:rsidR="00BF6F6C">
          <w:rPr>
            <w:noProof/>
            <w:webHidden/>
          </w:rPr>
        </w:r>
        <w:r w:rsidR="00BF6F6C">
          <w:rPr>
            <w:noProof/>
            <w:webHidden/>
          </w:rPr>
          <w:fldChar w:fldCharType="separate"/>
        </w:r>
        <w:r w:rsidR="00BF6F6C">
          <w:rPr>
            <w:noProof/>
            <w:webHidden/>
          </w:rPr>
          <w:t>23</w:t>
        </w:r>
        <w:r w:rsidR="00BF6F6C">
          <w:rPr>
            <w:noProof/>
            <w:webHidden/>
          </w:rPr>
          <w:fldChar w:fldCharType="end"/>
        </w:r>
      </w:hyperlink>
    </w:p>
    <w:p w14:paraId="1AC91562" w14:textId="2D619D36" w:rsidR="00BF6F6C" w:rsidRDefault="007422AC">
      <w:pPr>
        <w:pStyle w:val="Spistreci1"/>
        <w:tabs>
          <w:tab w:val="left" w:pos="440"/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hyperlink w:anchor="_Toc64387027" w:history="1">
        <w:r w:rsidR="00BF6F6C" w:rsidRPr="006F7629">
          <w:rPr>
            <w:rStyle w:val="Hipercze"/>
            <w:noProof/>
          </w:rPr>
          <w:t>9.</w:t>
        </w:r>
        <w:r w:rsidR="00BF6F6C">
          <w:rPr>
            <w:rFonts w:asciiTheme="minorHAnsi" w:eastAsiaTheme="minorEastAsia" w:hAnsiTheme="minorHAnsi"/>
            <w:noProof/>
            <w:sz w:val="22"/>
            <w:lang w:eastAsia="pl-PL"/>
          </w:rPr>
          <w:tab/>
        </w:r>
        <w:r w:rsidR="00BF6F6C" w:rsidRPr="006F7629">
          <w:rPr>
            <w:rStyle w:val="Hipercze"/>
            <w:noProof/>
          </w:rPr>
          <w:t>PODSTAWA PŁATNOŚCI</w:t>
        </w:r>
        <w:r w:rsidR="00BF6F6C">
          <w:rPr>
            <w:noProof/>
            <w:webHidden/>
          </w:rPr>
          <w:tab/>
        </w:r>
        <w:r w:rsidR="00BF6F6C">
          <w:rPr>
            <w:noProof/>
            <w:webHidden/>
          </w:rPr>
          <w:fldChar w:fldCharType="begin"/>
        </w:r>
        <w:r w:rsidR="00BF6F6C">
          <w:rPr>
            <w:noProof/>
            <w:webHidden/>
          </w:rPr>
          <w:instrText xml:space="preserve"> PAGEREF _Toc64387027 \h </w:instrText>
        </w:r>
        <w:r w:rsidR="00BF6F6C">
          <w:rPr>
            <w:noProof/>
            <w:webHidden/>
          </w:rPr>
        </w:r>
        <w:r w:rsidR="00BF6F6C">
          <w:rPr>
            <w:noProof/>
            <w:webHidden/>
          </w:rPr>
          <w:fldChar w:fldCharType="separate"/>
        </w:r>
        <w:r w:rsidR="00BF6F6C">
          <w:rPr>
            <w:noProof/>
            <w:webHidden/>
          </w:rPr>
          <w:t>24</w:t>
        </w:r>
        <w:r w:rsidR="00BF6F6C">
          <w:rPr>
            <w:noProof/>
            <w:webHidden/>
          </w:rPr>
          <w:fldChar w:fldCharType="end"/>
        </w:r>
      </w:hyperlink>
    </w:p>
    <w:p w14:paraId="2F46122A" w14:textId="55C4EE14" w:rsidR="00BF6F6C" w:rsidRDefault="007422AC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hyperlink w:anchor="_Toc64387028" w:history="1">
        <w:r w:rsidR="00BF6F6C" w:rsidRPr="006F7629">
          <w:rPr>
            <w:rStyle w:val="Hipercze"/>
            <w:noProof/>
          </w:rPr>
          <w:t>9.1.</w:t>
        </w:r>
        <w:r w:rsidR="00BF6F6C">
          <w:rPr>
            <w:rFonts w:asciiTheme="minorHAnsi" w:eastAsiaTheme="minorEastAsia" w:hAnsiTheme="minorHAnsi"/>
            <w:noProof/>
            <w:sz w:val="22"/>
            <w:lang w:eastAsia="pl-PL"/>
          </w:rPr>
          <w:tab/>
        </w:r>
        <w:r w:rsidR="00BF6F6C" w:rsidRPr="006F7629">
          <w:rPr>
            <w:rStyle w:val="Hipercze"/>
            <w:noProof/>
          </w:rPr>
          <w:t>Ogólne ustalenia dotyczące podstawy płatności</w:t>
        </w:r>
        <w:r w:rsidR="00BF6F6C">
          <w:rPr>
            <w:noProof/>
            <w:webHidden/>
          </w:rPr>
          <w:tab/>
        </w:r>
        <w:r w:rsidR="00BF6F6C">
          <w:rPr>
            <w:noProof/>
            <w:webHidden/>
          </w:rPr>
          <w:fldChar w:fldCharType="begin"/>
        </w:r>
        <w:r w:rsidR="00BF6F6C">
          <w:rPr>
            <w:noProof/>
            <w:webHidden/>
          </w:rPr>
          <w:instrText xml:space="preserve"> PAGEREF _Toc64387028 \h </w:instrText>
        </w:r>
        <w:r w:rsidR="00BF6F6C">
          <w:rPr>
            <w:noProof/>
            <w:webHidden/>
          </w:rPr>
        </w:r>
        <w:r w:rsidR="00BF6F6C">
          <w:rPr>
            <w:noProof/>
            <w:webHidden/>
          </w:rPr>
          <w:fldChar w:fldCharType="separate"/>
        </w:r>
        <w:r w:rsidR="00BF6F6C">
          <w:rPr>
            <w:noProof/>
            <w:webHidden/>
          </w:rPr>
          <w:t>24</w:t>
        </w:r>
        <w:r w:rsidR="00BF6F6C">
          <w:rPr>
            <w:noProof/>
            <w:webHidden/>
          </w:rPr>
          <w:fldChar w:fldCharType="end"/>
        </w:r>
      </w:hyperlink>
    </w:p>
    <w:p w14:paraId="2E33ACA0" w14:textId="699A8C96" w:rsidR="00BF6F6C" w:rsidRDefault="007422AC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hyperlink w:anchor="_Toc64387029" w:history="1">
        <w:r w:rsidR="00BF6F6C" w:rsidRPr="006F7629">
          <w:rPr>
            <w:rStyle w:val="Hipercze"/>
            <w:noProof/>
          </w:rPr>
          <w:t>9.2.</w:t>
        </w:r>
        <w:r w:rsidR="00BF6F6C">
          <w:rPr>
            <w:rFonts w:asciiTheme="minorHAnsi" w:eastAsiaTheme="minorEastAsia" w:hAnsiTheme="minorHAnsi"/>
            <w:noProof/>
            <w:sz w:val="22"/>
            <w:lang w:eastAsia="pl-PL"/>
          </w:rPr>
          <w:tab/>
        </w:r>
        <w:r w:rsidR="00BF6F6C" w:rsidRPr="006F7629">
          <w:rPr>
            <w:rStyle w:val="Hipercze"/>
            <w:noProof/>
          </w:rPr>
          <w:t>Cena jednostki obmiarowej</w:t>
        </w:r>
        <w:r w:rsidR="00BF6F6C">
          <w:rPr>
            <w:noProof/>
            <w:webHidden/>
          </w:rPr>
          <w:tab/>
        </w:r>
        <w:r w:rsidR="00BF6F6C">
          <w:rPr>
            <w:noProof/>
            <w:webHidden/>
          </w:rPr>
          <w:fldChar w:fldCharType="begin"/>
        </w:r>
        <w:r w:rsidR="00BF6F6C">
          <w:rPr>
            <w:noProof/>
            <w:webHidden/>
          </w:rPr>
          <w:instrText xml:space="preserve"> PAGEREF _Toc64387029 \h </w:instrText>
        </w:r>
        <w:r w:rsidR="00BF6F6C">
          <w:rPr>
            <w:noProof/>
            <w:webHidden/>
          </w:rPr>
        </w:r>
        <w:r w:rsidR="00BF6F6C">
          <w:rPr>
            <w:noProof/>
            <w:webHidden/>
          </w:rPr>
          <w:fldChar w:fldCharType="separate"/>
        </w:r>
        <w:r w:rsidR="00BF6F6C">
          <w:rPr>
            <w:noProof/>
            <w:webHidden/>
          </w:rPr>
          <w:t>24</w:t>
        </w:r>
        <w:r w:rsidR="00BF6F6C">
          <w:rPr>
            <w:noProof/>
            <w:webHidden/>
          </w:rPr>
          <w:fldChar w:fldCharType="end"/>
        </w:r>
      </w:hyperlink>
    </w:p>
    <w:p w14:paraId="0F724806" w14:textId="3C39528E" w:rsidR="00BF6F6C" w:rsidRDefault="007422AC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hyperlink w:anchor="_Toc64387030" w:history="1">
        <w:r w:rsidR="00BF6F6C" w:rsidRPr="006F7629">
          <w:rPr>
            <w:rStyle w:val="Hipercze"/>
            <w:noProof/>
          </w:rPr>
          <w:t>9.3.</w:t>
        </w:r>
        <w:r w:rsidR="00BF6F6C">
          <w:rPr>
            <w:rFonts w:asciiTheme="minorHAnsi" w:eastAsiaTheme="minorEastAsia" w:hAnsiTheme="minorHAnsi"/>
            <w:noProof/>
            <w:sz w:val="22"/>
            <w:lang w:eastAsia="pl-PL"/>
          </w:rPr>
          <w:tab/>
        </w:r>
        <w:r w:rsidR="00BF6F6C" w:rsidRPr="006F7629">
          <w:rPr>
            <w:rStyle w:val="Hipercze"/>
            <w:noProof/>
          </w:rPr>
          <w:t>Sposób rozliczenia robót tymczasowych i prac towarzyszących</w:t>
        </w:r>
        <w:r w:rsidR="00BF6F6C">
          <w:rPr>
            <w:noProof/>
            <w:webHidden/>
          </w:rPr>
          <w:tab/>
        </w:r>
        <w:r w:rsidR="00BF6F6C">
          <w:rPr>
            <w:noProof/>
            <w:webHidden/>
          </w:rPr>
          <w:fldChar w:fldCharType="begin"/>
        </w:r>
        <w:r w:rsidR="00BF6F6C">
          <w:rPr>
            <w:noProof/>
            <w:webHidden/>
          </w:rPr>
          <w:instrText xml:space="preserve"> PAGEREF _Toc64387030 \h </w:instrText>
        </w:r>
        <w:r w:rsidR="00BF6F6C">
          <w:rPr>
            <w:noProof/>
            <w:webHidden/>
          </w:rPr>
        </w:r>
        <w:r w:rsidR="00BF6F6C">
          <w:rPr>
            <w:noProof/>
            <w:webHidden/>
          </w:rPr>
          <w:fldChar w:fldCharType="separate"/>
        </w:r>
        <w:r w:rsidR="00BF6F6C">
          <w:rPr>
            <w:noProof/>
            <w:webHidden/>
          </w:rPr>
          <w:t>24</w:t>
        </w:r>
        <w:r w:rsidR="00BF6F6C">
          <w:rPr>
            <w:noProof/>
            <w:webHidden/>
          </w:rPr>
          <w:fldChar w:fldCharType="end"/>
        </w:r>
      </w:hyperlink>
    </w:p>
    <w:p w14:paraId="2E41D61D" w14:textId="0AC204E6" w:rsidR="00BF6F6C" w:rsidRDefault="007422AC">
      <w:pPr>
        <w:pStyle w:val="Spistreci1"/>
        <w:tabs>
          <w:tab w:val="left" w:pos="660"/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hyperlink w:anchor="_Toc64387031" w:history="1">
        <w:r w:rsidR="00BF6F6C" w:rsidRPr="006F7629">
          <w:rPr>
            <w:rStyle w:val="Hipercze"/>
            <w:noProof/>
          </w:rPr>
          <w:t>10.</w:t>
        </w:r>
        <w:r w:rsidR="00BF6F6C">
          <w:rPr>
            <w:rFonts w:asciiTheme="minorHAnsi" w:eastAsiaTheme="minorEastAsia" w:hAnsiTheme="minorHAnsi"/>
            <w:noProof/>
            <w:sz w:val="22"/>
            <w:lang w:eastAsia="pl-PL"/>
          </w:rPr>
          <w:tab/>
        </w:r>
        <w:r w:rsidR="00BF6F6C" w:rsidRPr="006F7629">
          <w:rPr>
            <w:rStyle w:val="Hipercze"/>
            <w:noProof/>
          </w:rPr>
          <w:t>PRZEPISY ZWIĄZANE</w:t>
        </w:r>
        <w:r w:rsidR="00BF6F6C">
          <w:rPr>
            <w:noProof/>
            <w:webHidden/>
          </w:rPr>
          <w:tab/>
        </w:r>
        <w:r w:rsidR="00BF6F6C">
          <w:rPr>
            <w:noProof/>
            <w:webHidden/>
          </w:rPr>
          <w:fldChar w:fldCharType="begin"/>
        </w:r>
        <w:r w:rsidR="00BF6F6C">
          <w:rPr>
            <w:noProof/>
            <w:webHidden/>
          </w:rPr>
          <w:instrText xml:space="preserve"> PAGEREF _Toc64387031 \h </w:instrText>
        </w:r>
        <w:r w:rsidR="00BF6F6C">
          <w:rPr>
            <w:noProof/>
            <w:webHidden/>
          </w:rPr>
        </w:r>
        <w:r w:rsidR="00BF6F6C">
          <w:rPr>
            <w:noProof/>
            <w:webHidden/>
          </w:rPr>
          <w:fldChar w:fldCharType="separate"/>
        </w:r>
        <w:r w:rsidR="00BF6F6C">
          <w:rPr>
            <w:noProof/>
            <w:webHidden/>
          </w:rPr>
          <w:t>25</w:t>
        </w:r>
        <w:r w:rsidR="00BF6F6C">
          <w:rPr>
            <w:noProof/>
            <w:webHidden/>
          </w:rPr>
          <w:fldChar w:fldCharType="end"/>
        </w:r>
      </w:hyperlink>
    </w:p>
    <w:p w14:paraId="2EBFD866" w14:textId="09343C52" w:rsidR="00BF6F6C" w:rsidRDefault="007422AC">
      <w:pPr>
        <w:pStyle w:val="Spistreci2"/>
        <w:tabs>
          <w:tab w:val="left" w:pos="1100"/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hyperlink w:anchor="_Toc64387032" w:history="1">
        <w:r w:rsidR="00BF6F6C" w:rsidRPr="006F7629">
          <w:rPr>
            <w:rStyle w:val="Hipercze"/>
            <w:noProof/>
          </w:rPr>
          <w:t>10.1.</w:t>
        </w:r>
        <w:r w:rsidR="00BF6F6C">
          <w:rPr>
            <w:rFonts w:asciiTheme="minorHAnsi" w:eastAsiaTheme="minorEastAsia" w:hAnsiTheme="minorHAnsi"/>
            <w:noProof/>
            <w:sz w:val="22"/>
            <w:lang w:eastAsia="pl-PL"/>
          </w:rPr>
          <w:tab/>
        </w:r>
        <w:r w:rsidR="00BF6F6C" w:rsidRPr="006F7629">
          <w:rPr>
            <w:rStyle w:val="Hipercze"/>
            <w:noProof/>
          </w:rPr>
          <w:t>Normy</w:t>
        </w:r>
        <w:r w:rsidR="00BF6F6C">
          <w:rPr>
            <w:noProof/>
            <w:webHidden/>
          </w:rPr>
          <w:tab/>
        </w:r>
        <w:r w:rsidR="00BF6F6C">
          <w:rPr>
            <w:noProof/>
            <w:webHidden/>
          </w:rPr>
          <w:fldChar w:fldCharType="begin"/>
        </w:r>
        <w:r w:rsidR="00BF6F6C">
          <w:rPr>
            <w:noProof/>
            <w:webHidden/>
          </w:rPr>
          <w:instrText xml:space="preserve"> PAGEREF _Toc64387032 \h </w:instrText>
        </w:r>
        <w:r w:rsidR="00BF6F6C">
          <w:rPr>
            <w:noProof/>
            <w:webHidden/>
          </w:rPr>
        </w:r>
        <w:r w:rsidR="00BF6F6C">
          <w:rPr>
            <w:noProof/>
            <w:webHidden/>
          </w:rPr>
          <w:fldChar w:fldCharType="separate"/>
        </w:r>
        <w:r w:rsidR="00BF6F6C">
          <w:rPr>
            <w:noProof/>
            <w:webHidden/>
          </w:rPr>
          <w:t>25</w:t>
        </w:r>
        <w:r w:rsidR="00BF6F6C">
          <w:rPr>
            <w:noProof/>
            <w:webHidden/>
          </w:rPr>
          <w:fldChar w:fldCharType="end"/>
        </w:r>
      </w:hyperlink>
    </w:p>
    <w:p w14:paraId="10DD8DEF" w14:textId="1AEC23D9" w:rsidR="00BF6F6C" w:rsidRDefault="007422AC">
      <w:pPr>
        <w:pStyle w:val="Spistreci2"/>
        <w:tabs>
          <w:tab w:val="left" w:pos="1100"/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hyperlink w:anchor="_Toc64387033" w:history="1">
        <w:r w:rsidR="00BF6F6C" w:rsidRPr="006F7629">
          <w:rPr>
            <w:rStyle w:val="Hipercze"/>
            <w:noProof/>
          </w:rPr>
          <w:t>10.2.</w:t>
        </w:r>
        <w:r w:rsidR="00BF6F6C">
          <w:rPr>
            <w:rFonts w:asciiTheme="minorHAnsi" w:eastAsiaTheme="minorEastAsia" w:hAnsiTheme="minorHAnsi"/>
            <w:noProof/>
            <w:sz w:val="22"/>
            <w:lang w:eastAsia="pl-PL"/>
          </w:rPr>
          <w:tab/>
        </w:r>
        <w:r w:rsidR="00BF6F6C" w:rsidRPr="006F7629">
          <w:rPr>
            <w:rStyle w:val="Hipercze"/>
            <w:noProof/>
          </w:rPr>
          <w:t>Inne dokumenty</w:t>
        </w:r>
        <w:r w:rsidR="00BF6F6C">
          <w:rPr>
            <w:noProof/>
            <w:webHidden/>
          </w:rPr>
          <w:tab/>
        </w:r>
        <w:r w:rsidR="00BF6F6C">
          <w:rPr>
            <w:noProof/>
            <w:webHidden/>
          </w:rPr>
          <w:fldChar w:fldCharType="begin"/>
        </w:r>
        <w:r w:rsidR="00BF6F6C">
          <w:rPr>
            <w:noProof/>
            <w:webHidden/>
          </w:rPr>
          <w:instrText xml:space="preserve"> PAGEREF _Toc64387033 \h </w:instrText>
        </w:r>
        <w:r w:rsidR="00BF6F6C">
          <w:rPr>
            <w:noProof/>
            <w:webHidden/>
          </w:rPr>
        </w:r>
        <w:r w:rsidR="00BF6F6C">
          <w:rPr>
            <w:noProof/>
            <w:webHidden/>
          </w:rPr>
          <w:fldChar w:fldCharType="separate"/>
        </w:r>
        <w:r w:rsidR="00BF6F6C">
          <w:rPr>
            <w:noProof/>
            <w:webHidden/>
          </w:rPr>
          <w:t>26</w:t>
        </w:r>
        <w:r w:rsidR="00BF6F6C">
          <w:rPr>
            <w:noProof/>
            <w:webHidden/>
          </w:rPr>
          <w:fldChar w:fldCharType="end"/>
        </w:r>
      </w:hyperlink>
    </w:p>
    <w:p w14:paraId="186AD18F" w14:textId="2F0E515E" w:rsidR="004803CC" w:rsidRPr="007646DD" w:rsidRDefault="00B5488B" w:rsidP="00D13BF5">
      <w:pPr>
        <w:jc w:val="both"/>
        <w:rPr>
          <w:szCs w:val="20"/>
        </w:rPr>
      </w:pPr>
      <w:r w:rsidRPr="00B5488B">
        <w:rPr>
          <w:szCs w:val="20"/>
        </w:rPr>
        <w:fldChar w:fldCharType="end"/>
      </w:r>
    </w:p>
    <w:p w14:paraId="54F62BCC" w14:textId="77777777" w:rsidR="004803CC" w:rsidRPr="007646DD" w:rsidRDefault="004803CC" w:rsidP="00D13BF5">
      <w:pPr>
        <w:jc w:val="both"/>
        <w:rPr>
          <w:szCs w:val="20"/>
        </w:rPr>
        <w:sectPr w:rsidR="004803CC" w:rsidRPr="007646DD" w:rsidSect="007E56E9">
          <w:headerReference w:type="default" r:id="rId11"/>
          <w:footerReference w:type="default" r:id="rId12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02FB0A94" w14:textId="77777777" w:rsidR="00646E9B" w:rsidRPr="00DF7787" w:rsidRDefault="00646E9B" w:rsidP="00D13BF5">
      <w:pPr>
        <w:pStyle w:val="Nagwek1"/>
        <w:ind w:left="567" w:hanging="567"/>
      </w:pPr>
      <w:bookmarkStart w:id="12" w:name="_Toc64386978"/>
      <w:r w:rsidRPr="00DF7787">
        <w:t>WSTĘP</w:t>
      </w:r>
      <w:bookmarkEnd w:id="12"/>
    </w:p>
    <w:p w14:paraId="73D17E98" w14:textId="77777777" w:rsidR="00646E9B" w:rsidRPr="00DF7787" w:rsidRDefault="00646E9B" w:rsidP="00D13BF5">
      <w:pPr>
        <w:pStyle w:val="Nagwek2"/>
        <w:numPr>
          <w:ilvl w:val="1"/>
          <w:numId w:val="1"/>
        </w:numPr>
        <w:ind w:left="567" w:hanging="567"/>
      </w:pPr>
      <w:bookmarkStart w:id="13" w:name="_Toc64386979"/>
      <w:r w:rsidRPr="00DF7787">
        <w:t>Nazwa zadania</w:t>
      </w:r>
      <w:bookmarkEnd w:id="13"/>
    </w:p>
    <w:p w14:paraId="46F27B37" w14:textId="77777777" w:rsidR="00646E9B" w:rsidRPr="00DF7787" w:rsidRDefault="00587D21" w:rsidP="00D13BF5">
      <w:pPr>
        <w:jc w:val="both"/>
        <w:rPr>
          <w:i/>
          <w:szCs w:val="20"/>
        </w:rPr>
      </w:pPr>
      <w:r w:rsidRPr="00DF7787">
        <w:rPr>
          <w:szCs w:val="20"/>
        </w:rPr>
        <w:t>„…</w:t>
      </w:r>
      <w:r w:rsidR="00641BFF">
        <w:rPr>
          <w:szCs w:val="20"/>
        </w:rPr>
        <w:t>”</w:t>
      </w:r>
      <w:r w:rsidRPr="00DF7787">
        <w:rPr>
          <w:szCs w:val="20"/>
        </w:rPr>
        <w:t xml:space="preserve"> -</w:t>
      </w:r>
      <w:r w:rsidRPr="00DF7787">
        <w:rPr>
          <w:i/>
          <w:szCs w:val="20"/>
        </w:rPr>
        <w:t xml:space="preserve"> przytoczyć </w:t>
      </w:r>
    </w:p>
    <w:p w14:paraId="5F6DD069" w14:textId="77777777" w:rsidR="00646E9B" w:rsidRPr="00DF7787" w:rsidRDefault="00646E9B" w:rsidP="00D13BF5">
      <w:pPr>
        <w:pStyle w:val="Nagwek2"/>
        <w:numPr>
          <w:ilvl w:val="1"/>
          <w:numId w:val="1"/>
        </w:numPr>
        <w:ind w:left="567" w:hanging="567"/>
      </w:pPr>
      <w:bookmarkStart w:id="14" w:name="_Toc64386980"/>
      <w:r w:rsidRPr="00DF7787">
        <w:rPr>
          <w:rStyle w:val="Nagwek2Znak"/>
          <w:b/>
          <w:bCs/>
        </w:rPr>
        <w:t>Przedmiot WWiORB</w:t>
      </w:r>
      <w:bookmarkEnd w:id="14"/>
    </w:p>
    <w:p w14:paraId="12E12769" w14:textId="77777777" w:rsidR="00646E9B" w:rsidRPr="00DF7787" w:rsidRDefault="00646E9B" w:rsidP="00D13BF5">
      <w:pPr>
        <w:jc w:val="both"/>
        <w:rPr>
          <w:szCs w:val="20"/>
        </w:rPr>
      </w:pPr>
      <w:r w:rsidRPr="00DF7787">
        <w:rPr>
          <w:szCs w:val="20"/>
        </w:rPr>
        <w:t xml:space="preserve">Przedmiotem niniejszych Warunków Wykonania i Odbioru Robót Budowlanych (WWiORB) są wymagania dotyczące wykonania i odbioru robót </w:t>
      </w:r>
      <w:r w:rsidR="00163817" w:rsidRPr="00DF7787">
        <w:rPr>
          <w:szCs w:val="20"/>
        </w:rPr>
        <w:t xml:space="preserve">związanych z wykonaniem </w:t>
      </w:r>
      <w:r w:rsidR="001A1C87" w:rsidRPr="00DF7787">
        <w:rPr>
          <w:szCs w:val="20"/>
        </w:rPr>
        <w:t>podbudowy i warstwy mrozoochronnej z mieszanki kruszywa związanego hydraulicznie cementem.</w:t>
      </w:r>
    </w:p>
    <w:p w14:paraId="62B1A3C2" w14:textId="77777777" w:rsidR="00646E9B" w:rsidRPr="00DF7787" w:rsidRDefault="00646E9B" w:rsidP="00D13BF5">
      <w:pPr>
        <w:pStyle w:val="Nagwek2"/>
        <w:numPr>
          <w:ilvl w:val="1"/>
          <w:numId w:val="1"/>
        </w:numPr>
        <w:ind w:left="567" w:hanging="567"/>
      </w:pPr>
      <w:bookmarkStart w:id="15" w:name="_Toc64386981"/>
      <w:r w:rsidRPr="00DF7787">
        <w:rPr>
          <w:rStyle w:val="Nagwek2Znak"/>
          <w:b/>
          <w:bCs/>
        </w:rPr>
        <w:t>Zakres stosowania WWiORB</w:t>
      </w:r>
      <w:bookmarkEnd w:id="15"/>
    </w:p>
    <w:p w14:paraId="53E447A8" w14:textId="77777777" w:rsidR="00646E9B" w:rsidRPr="00DF7787" w:rsidRDefault="00646E9B" w:rsidP="00D13BF5">
      <w:pPr>
        <w:jc w:val="both"/>
        <w:rPr>
          <w:szCs w:val="20"/>
        </w:rPr>
      </w:pPr>
      <w:r w:rsidRPr="00DF7787">
        <w:rPr>
          <w:szCs w:val="20"/>
        </w:rPr>
        <w:t>WWiORB są stosowane jako dokument przetargowy i kontraktowy przy zlecaniu i</w:t>
      </w:r>
      <w:r w:rsidR="0067155B" w:rsidRPr="00DF7787">
        <w:rPr>
          <w:szCs w:val="20"/>
        </w:rPr>
        <w:t> </w:t>
      </w:r>
      <w:r w:rsidRPr="00DF7787">
        <w:rPr>
          <w:szCs w:val="20"/>
        </w:rPr>
        <w:t>realizacji robót na drogach krajowych. WWiORB stanowią podstawę opracowania Specyfikacji Technicznych Wykonania i Odbioru Robót Budowlanych (STWiORB).</w:t>
      </w:r>
    </w:p>
    <w:p w14:paraId="779DCD5F" w14:textId="77777777" w:rsidR="00646E9B" w:rsidRPr="00DF7787" w:rsidRDefault="00646E9B" w:rsidP="00D13BF5">
      <w:pPr>
        <w:pStyle w:val="Nagwek2"/>
        <w:numPr>
          <w:ilvl w:val="1"/>
          <w:numId w:val="1"/>
        </w:numPr>
        <w:ind w:left="567" w:hanging="567"/>
      </w:pPr>
      <w:bookmarkStart w:id="16" w:name="_Toc64386982"/>
      <w:r w:rsidRPr="00DF7787">
        <w:t>Informacje ogólne o terenie budowy</w:t>
      </w:r>
      <w:bookmarkEnd w:id="16"/>
    </w:p>
    <w:p w14:paraId="7BDCB171" w14:textId="77777777" w:rsidR="00646E9B" w:rsidRPr="00DF7787" w:rsidRDefault="00587D21" w:rsidP="00D13BF5">
      <w:pPr>
        <w:jc w:val="both"/>
        <w:rPr>
          <w:i/>
          <w:szCs w:val="20"/>
        </w:rPr>
      </w:pPr>
      <w:r w:rsidRPr="00DF7787">
        <w:rPr>
          <w:szCs w:val="20"/>
        </w:rPr>
        <w:t xml:space="preserve">„…” </w:t>
      </w:r>
      <w:r w:rsidRPr="00DF7787">
        <w:rPr>
          <w:i/>
          <w:szCs w:val="20"/>
        </w:rPr>
        <w:t xml:space="preserve">- przytoczyć </w:t>
      </w:r>
    </w:p>
    <w:p w14:paraId="5C9026AC" w14:textId="77777777" w:rsidR="00646E9B" w:rsidRDefault="00646E9B" w:rsidP="00D13BF5">
      <w:pPr>
        <w:pStyle w:val="Nagwek2"/>
        <w:numPr>
          <w:ilvl w:val="1"/>
          <w:numId w:val="1"/>
        </w:numPr>
        <w:ind w:left="567" w:hanging="567"/>
      </w:pPr>
      <w:bookmarkStart w:id="17" w:name="_Toc64386983"/>
      <w:r w:rsidRPr="00DF7787">
        <w:t>Określenia podstawowe</w:t>
      </w:r>
      <w:bookmarkEnd w:id="17"/>
    </w:p>
    <w:p w14:paraId="2128809C" w14:textId="77777777" w:rsidR="00273B36" w:rsidRPr="002D0100" w:rsidRDefault="00930650" w:rsidP="002D0100">
      <w:pPr>
        <w:jc w:val="both"/>
        <w:rPr>
          <w:szCs w:val="20"/>
        </w:rPr>
      </w:pPr>
      <w:r w:rsidRPr="002D0100">
        <w:rPr>
          <w:b/>
          <w:szCs w:val="20"/>
        </w:rPr>
        <w:t>Mieszanka związana spoiwem hydraulicznym</w:t>
      </w:r>
      <w:r w:rsidRPr="002D0100">
        <w:rPr>
          <w:szCs w:val="20"/>
        </w:rPr>
        <w:t xml:space="preserve"> – mieszanka, w której następuje wiązanie i twardnienie na skutek reakcji hydraulicznych.</w:t>
      </w:r>
    </w:p>
    <w:p w14:paraId="29DA9845" w14:textId="77777777" w:rsidR="00273B36" w:rsidRPr="002D0100" w:rsidRDefault="00930650" w:rsidP="002D0100">
      <w:pPr>
        <w:jc w:val="both"/>
        <w:rPr>
          <w:szCs w:val="20"/>
        </w:rPr>
      </w:pPr>
      <w:r w:rsidRPr="002D0100">
        <w:rPr>
          <w:b/>
          <w:szCs w:val="20"/>
        </w:rPr>
        <w:t>Mieszanka związana cementem</w:t>
      </w:r>
      <w:r w:rsidRPr="002D0100">
        <w:rPr>
          <w:szCs w:val="20"/>
        </w:rPr>
        <w:t xml:space="preserve"> – mieszanka związana hydraulicznie, składająca się z</w:t>
      </w:r>
      <w:r w:rsidR="002D0100">
        <w:rPr>
          <w:szCs w:val="20"/>
        </w:rPr>
        <w:t> </w:t>
      </w:r>
      <w:r w:rsidRPr="002D0100">
        <w:rPr>
          <w:szCs w:val="20"/>
        </w:rPr>
        <w:t>kruszywa o kontrolowanym uziarnieniu i cementu; wymieszana w sposób zapewniający uzyskanie jednorodnej mieszanki.</w:t>
      </w:r>
    </w:p>
    <w:p w14:paraId="4210605D" w14:textId="77777777" w:rsidR="00930650" w:rsidRPr="002D0100" w:rsidRDefault="00930650" w:rsidP="002D0100">
      <w:pPr>
        <w:jc w:val="both"/>
        <w:rPr>
          <w:szCs w:val="20"/>
        </w:rPr>
      </w:pPr>
      <w:r w:rsidRPr="002D0100">
        <w:rPr>
          <w:b/>
          <w:szCs w:val="20"/>
        </w:rPr>
        <w:t>Podbudowa zasadnicza z mieszanki związanej spoiwem hydraulicznym</w:t>
      </w:r>
      <w:r w:rsidRPr="002D0100">
        <w:rPr>
          <w:szCs w:val="20"/>
        </w:rPr>
        <w:t xml:space="preserve"> –  warstwa zawierająca kruszywo naturalne lub sztuczne, a także z recyklingu lub ich mieszaninę i</w:t>
      </w:r>
      <w:r w:rsidR="002D0100">
        <w:rPr>
          <w:szCs w:val="20"/>
        </w:rPr>
        <w:t> </w:t>
      </w:r>
      <w:r w:rsidRPr="002D0100">
        <w:rPr>
          <w:szCs w:val="20"/>
        </w:rPr>
        <w:t>spoiwo hydrauliczne, zapewniająca przenoszenie obciążeń z warstw jezdnych na warstwę podbudowy pomocniczej lub podłoże.</w:t>
      </w:r>
    </w:p>
    <w:p w14:paraId="094DACB3" w14:textId="77777777" w:rsidR="00930650" w:rsidRPr="002D0100" w:rsidRDefault="00930650" w:rsidP="002D0100">
      <w:pPr>
        <w:jc w:val="both"/>
        <w:rPr>
          <w:szCs w:val="20"/>
        </w:rPr>
      </w:pPr>
      <w:r w:rsidRPr="002D0100">
        <w:rPr>
          <w:b/>
          <w:szCs w:val="20"/>
        </w:rPr>
        <w:t>Podbudowa pomocnicza z mieszanki związanej spoiwem hydraulicznym</w:t>
      </w:r>
      <w:r w:rsidRPr="002D0100">
        <w:rPr>
          <w:szCs w:val="20"/>
        </w:rPr>
        <w:t xml:space="preserve"> –  warstwa zawierająca kruszywo naturalne lub sztuczne, a także z recyklingu lub ich mieszaninę i spoiwo hydrauliczne, zapewniająca przenoszenie obciążeń z warstwy podbudowy zasadniczej na warstwę podłoża.</w:t>
      </w:r>
    </w:p>
    <w:p w14:paraId="03E70B80" w14:textId="77777777" w:rsidR="00930650" w:rsidRPr="002D0100" w:rsidRDefault="00930650" w:rsidP="002D0100">
      <w:pPr>
        <w:jc w:val="both"/>
        <w:rPr>
          <w:szCs w:val="20"/>
        </w:rPr>
      </w:pPr>
      <w:r w:rsidRPr="002D0100">
        <w:rPr>
          <w:b/>
          <w:szCs w:val="20"/>
        </w:rPr>
        <w:t xml:space="preserve">Warstwa mrozoochronna </w:t>
      </w:r>
      <w:r w:rsidRPr="002D0100">
        <w:rPr>
          <w:szCs w:val="20"/>
        </w:rPr>
        <w:t xml:space="preserve">–  warstwa zawierająca ochronę konstrukcji nawierzchni drogowej przed skutkami odziaływania mrozu. </w:t>
      </w:r>
    </w:p>
    <w:p w14:paraId="51B0D104" w14:textId="77777777" w:rsidR="00930650" w:rsidRPr="00930650" w:rsidRDefault="00930650" w:rsidP="00930650">
      <w:pPr>
        <w:jc w:val="both"/>
        <w:rPr>
          <w:szCs w:val="20"/>
        </w:rPr>
      </w:pPr>
      <w:r w:rsidRPr="00930650">
        <w:rPr>
          <w:szCs w:val="20"/>
        </w:rPr>
        <w:t>Pozostałe określenia podstawowe są zgodne z obowiązującymi, odpowiednimi polskimi normami oraz z d</w:t>
      </w:r>
      <w:r w:rsidR="00323B89">
        <w:rPr>
          <w:szCs w:val="20"/>
        </w:rPr>
        <w:t>efinicjami podanymi w D-M</w:t>
      </w:r>
      <w:r w:rsidR="007D292E">
        <w:rPr>
          <w:szCs w:val="20"/>
        </w:rPr>
        <w:t>-</w:t>
      </w:r>
      <w:r w:rsidR="00323B89">
        <w:rPr>
          <w:szCs w:val="20"/>
        </w:rPr>
        <w:t>00.00.00 „Wymagania ogólne”</w:t>
      </w:r>
      <w:r w:rsidRPr="00930650">
        <w:rPr>
          <w:szCs w:val="20"/>
        </w:rPr>
        <w:t>.</w:t>
      </w:r>
    </w:p>
    <w:p w14:paraId="074F640B" w14:textId="77777777" w:rsidR="00930650" w:rsidRDefault="00930650" w:rsidP="00930650">
      <w:pPr>
        <w:pStyle w:val="Nagwek2"/>
        <w:numPr>
          <w:ilvl w:val="1"/>
          <w:numId w:val="1"/>
        </w:numPr>
        <w:ind w:left="567" w:hanging="567"/>
      </w:pPr>
      <w:bookmarkStart w:id="18" w:name="_Toc64386984"/>
      <w:r>
        <w:t>Symbole i skróty dodatkowe</w:t>
      </w:r>
      <w:bookmarkEnd w:id="18"/>
    </w:p>
    <w:p w14:paraId="0BBDA875" w14:textId="77777777" w:rsidR="00930650" w:rsidRPr="00930650" w:rsidRDefault="00930650" w:rsidP="00FF6D74">
      <w:pPr>
        <w:spacing w:before="0" w:after="0"/>
        <w:rPr>
          <w:szCs w:val="20"/>
        </w:rPr>
      </w:pPr>
      <w:r>
        <w:rPr>
          <w:szCs w:val="20"/>
        </w:rPr>
        <w:t>% m/m</w:t>
      </w:r>
      <w:r>
        <w:rPr>
          <w:szCs w:val="20"/>
        </w:rPr>
        <w:tab/>
      </w:r>
      <w:r w:rsidRPr="00930650">
        <w:rPr>
          <w:szCs w:val="20"/>
        </w:rPr>
        <w:t>procent masy,</w:t>
      </w:r>
    </w:p>
    <w:p w14:paraId="05F4354C" w14:textId="77777777" w:rsidR="00930650" w:rsidRPr="00930650" w:rsidRDefault="00930650" w:rsidP="00FF6D74">
      <w:pPr>
        <w:spacing w:before="0" w:after="0"/>
        <w:rPr>
          <w:szCs w:val="20"/>
        </w:rPr>
      </w:pPr>
      <w:r w:rsidRPr="00930650">
        <w:rPr>
          <w:szCs w:val="20"/>
        </w:rPr>
        <w:t>NR</w:t>
      </w:r>
      <w:r w:rsidRPr="00930650">
        <w:rPr>
          <w:szCs w:val="20"/>
        </w:rPr>
        <w:tab/>
      </w:r>
      <w:r w:rsidRPr="00930650">
        <w:rPr>
          <w:szCs w:val="20"/>
        </w:rPr>
        <w:tab/>
        <w:t>brak konieczności badania danej cechy, brak wymagania,</w:t>
      </w:r>
    </w:p>
    <w:p w14:paraId="04AD5F35" w14:textId="77777777" w:rsidR="00930650" w:rsidRPr="00930650" w:rsidRDefault="00930650" w:rsidP="00FF6D74">
      <w:pPr>
        <w:spacing w:before="0" w:after="0"/>
        <w:rPr>
          <w:szCs w:val="20"/>
        </w:rPr>
      </w:pPr>
      <w:r w:rsidRPr="00930650">
        <w:rPr>
          <w:szCs w:val="20"/>
        </w:rPr>
        <w:t>CBR</w:t>
      </w:r>
      <w:r w:rsidRPr="00930650">
        <w:rPr>
          <w:szCs w:val="20"/>
        </w:rPr>
        <w:tab/>
      </w:r>
      <w:r w:rsidRPr="00930650">
        <w:rPr>
          <w:szCs w:val="20"/>
        </w:rPr>
        <w:tab/>
        <w:t>kalifornijski wskaźnik nośności, w procentach (%),</w:t>
      </w:r>
    </w:p>
    <w:p w14:paraId="0A2A2962" w14:textId="77777777" w:rsidR="00930650" w:rsidRPr="00930650" w:rsidRDefault="00930650" w:rsidP="00FF6D74">
      <w:pPr>
        <w:spacing w:before="0" w:after="0"/>
        <w:rPr>
          <w:szCs w:val="20"/>
        </w:rPr>
      </w:pPr>
      <w:r w:rsidRPr="00930650">
        <w:rPr>
          <w:szCs w:val="20"/>
        </w:rPr>
        <w:t>d</w:t>
      </w:r>
      <w:r w:rsidRPr="00930650">
        <w:rPr>
          <w:szCs w:val="20"/>
        </w:rPr>
        <w:tab/>
      </w:r>
      <w:r w:rsidRPr="00930650">
        <w:rPr>
          <w:szCs w:val="20"/>
        </w:rPr>
        <w:tab/>
        <w:t>dolny wymiar sita (przy określaniu wielkości ziaren kruszywa),</w:t>
      </w:r>
    </w:p>
    <w:p w14:paraId="0E823FC3" w14:textId="77777777" w:rsidR="00930650" w:rsidRPr="00930650" w:rsidRDefault="00930650" w:rsidP="00FF6D74">
      <w:pPr>
        <w:spacing w:before="0" w:after="0"/>
        <w:rPr>
          <w:szCs w:val="20"/>
        </w:rPr>
      </w:pPr>
      <w:r w:rsidRPr="00930650">
        <w:rPr>
          <w:szCs w:val="20"/>
        </w:rPr>
        <w:t>D</w:t>
      </w:r>
      <w:r w:rsidRPr="00930650">
        <w:rPr>
          <w:szCs w:val="20"/>
        </w:rPr>
        <w:tab/>
      </w:r>
      <w:r w:rsidRPr="00930650">
        <w:rPr>
          <w:szCs w:val="20"/>
        </w:rPr>
        <w:tab/>
        <w:t>górny wymiar sita (przy określaniu wielkości ziaren kruszywa),</w:t>
      </w:r>
    </w:p>
    <w:p w14:paraId="35D4E74B" w14:textId="77777777" w:rsidR="00930650" w:rsidRPr="00323B89" w:rsidRDefault="00930650" w:rsidP="00FF6D74">
      <w:pPr>
        <w:spacing w:before="0" w:after="0"/>
        <w:rPr>
          <w:szCs w:val="20"/>
        </w:rPr>
      </w:pPr>
      <w:r w:rsidRPr="00930650">
        <w:rPr>
          <w:szCs w:val="20"/>
        </w:rPr>
        <w:t>H/D</w:t>
      </w:r>
      <w:r w:rsidRPr="00930650">
        <w:rPr>
          <w:szCs w:val="20"/>
        </w:rPr>
        <w:tab/>
      </w:r>
      <w:r w:rsidRPr="00930650">
        <w:rPr>
          <w:szCs w:val="20"/>
        </w:rPr>
        <w:tab/>
        <w:t>stosunek wysokości do średnicy próbki.</w:t>
      </w:r>
    </w:p>
    <w:p w14:paraId="43B9FEB7" w14:textId="77777777" w:rsidR="00646E9B" w:rsidRPr="00DF7787" w:rsidRDefault="00646E9B" w:rsidP="00D13BF5">
      <w:pPr>
        <w:pStyle w:val="Nagwek2"/>
        <w:numPr>
          <w:ilvl w:val="1"/>
          <w:numId w:val="1"/>
        </w:numPr>
        <w:ind w:left="567" w:hanging="567"/>
      </w:pPr>
      <w:bookmarkStart w:id="19" w:name="_Toc64386985"/>
      <w:r w:rsidRPr="00DF7787">
        <w:t>Ogólne wymagania dotyczące robót</w:t>
      </w:r>
      <w:bookmarkEnd w:id="19"/>
    </w:p>
    <w:p w14:paraId="516D7D7C" w14:textId="77777777" w:rsidR="00646E9B" w:rsidRPr="007646DD" w:rsidRDefault="00DD0428" w:rsidP="00D13BF5">
      <w:pPr>
        <w:jc w:val="both"/>
        <w:rPr>
          <w:szCs w:val="20"/>
        </w:rPr>
      </w:pPr>
      <w:r w:rsidRPr="00DD0428">
        <w:rPr>
          <w:szCs w:val="20"/>
        </w:rPr>
        <w:t>Ogólne wymagania dotyczące robót podano w D-M-00.00.00 „Wymagania ogólne”.</w:t>
      </w:r>
    </w:p>
    <w:p w14:paraId="7073D111" w14:textId="77777777" w:rsidR="00646E9B" w:rsidRDefault="00646E9B" w:rsidP="00D13BF5">
      <w:pPr>
        <w:pStyle w:val="Nagwek1"/>
        <w:ind w:left="567" w:hanging="567"/>
      </w:pPr>
      <w:bookmarkStart w:id="20" w:name="_Toc64386986"/>
      <w:r w:rsidRPr="007646DD">
        <w:t>MATERIAŁY</w:t>
      </w:r>
      <w:bookmarkEnd w:id="20"/>
    </w:p>
    <w:p w14:paraId="26285CE8" w14:textId="77777777" w:rsidR="00323B89" w:rsidRPr="00323B89" w:rsidRDefault="00323B89" w:rsidP="00323B89">
      <w:pPr>
        <w:pStyle w:val="Nagwek2"/>
        <w:numPr>
          <w:ilvl w:val="1"/>
          <w:numId w:val="1"/>
        </w:numPr>
        <w:ind w:left="567" w:hanging="567"/>
      </w:pPr>
      <w:bookmarkStart w:id="21" w:name="_Toc64386987"/>
      <w:r>
        <w:t>Ogólne wymagania dotyczące materiałów</w:t>
      </w:r>
      <w:bookmarkEnd w:id="21"/>
    </w:p>
    <w:p w14:paraId="75810120" w14:textId="77777777" w:rsidR="00141EC9" w:rsidRDefault="00646E9B" w:rsidP="004D1B45">
      <w:pPr>
        <w:jc w:val="both"/>
        <w:rPr>
          <w:szCs w:val="20"/>
        </w:rPr>
      </w:pPr>
      <w:r w:rsidRPr="007646DD">
        <w:rPr>
          <w:szCs w:val="20"/>
        </w:rPr>
        <w:t>Ogólne wymagania dotyczące materiałów, ich pozyskiwania i składowania podano w</w:t>
      </w:r>
      <w:r w:rsidR="002D0100">
        <w:rPr>
          <w:szCs w:val="20"/>
        </w:rPr>
        <w:t> </w:t>
      </w:r>
      <w:r w:rsidRPr="007646DD">
        <w:rPr>
          <w:szCs w:val="20"/>
        </w:rPr>
        <w:t>D</w:t>
      </w:r>
      <w:r w:rsidR="002D0100">
        <w:rPr>
          <w:szCs w:val="20"/>
        </w:rPr>
        <w:noBreakHyphen/>
      </w:r>
      <w:r w:rsidR="00323B89">
        <w:rPr>
          <w:szCs w:val="20"/>
        </w:rPr>
        <w:t>M</w:t>
      </w:r>
      <w:r w:rsidR="002D0100">
        <w:rPr>
          <w:szCs w:val="20"/>
        </w:rPr>
        <w:noBreakHyphen/>
      </w:r>
      <w:r w:rsidRPr="007646DD">
        <w:rPr>
          <w:szCs w:val="20"/>
        </w:rPr>
        <w:t xml:space="preserve">00.00.00. </w:t>
      </w:r>
      <w:r w:rsidR="00DD0428">
        <w:rPr>
          <w:szCs w:val="20"/>
        </w:rPr>
        <w:t>„</w:t>
      </w:r>
      <w:r w:rsidRPr="007646DD">
        <w:rPr>
          <w:szCs w:val="20"/>
        </w:rPr>
        <w:t>Wymagania ogólne</w:t>
      </w:r>
      <w:r w:rsidR="00DD0428">
        <w:rPr>
          <w:szCs w:val="20"/>
        </w:rPr>
        <w:t>”</w:t>
      </w:r>
      <w:r w:rsidRPr="007646DD">
        <w:rPr>
          <w:szCs w:val="20"/>
        </w:rPr>
        <w:t>.</w:t>
      </w:r>
    </w:p>
    <w:p w14:paraId="71152873" w14:textId="77777777" w:rsidR="00646E9B" w:rsidRDefault="00646E9B" w:rsidP="004D1B45">
      <w:pPr>
        <w:jc w:val="both"/>
        <w:rPr>
          <w:szCs w:val="20"/>
        </w:rPr>
      </w:pPr>
      <w:r w:rsidRPr="007646DD">
        <w:rPr>
          <w:szCs w:val="20"/>
        </w:rPr>
        <w:t>Poszczególne rodzaje materiałów powinny pochodzić ze źródeł zatwierdzonych przez Inżyniera</w:t>
      </w:r>
      <w:r w:rsidR="003D0649">
        <w:rPr>
          <w:szCs w:val="20"/>
        </w:rPr>
        <w:t>/Inspektora Nadzoru</w:t>
      </w:r>
      <w:r w:rsidRPr="007646DD">
        <w:rPr>
          <w:szCs w:val="20"/>
        </w:rPr>
        <w:t>. W przypadku zmiany pochodzenia materiału należy opracować nowe Badanie Typu zgodnie z normą i ponownie przedstawić do akceptacji Inżyniera/Inspektora Nadzoru.</w:t>
      </w:r>
    </w:p>
    <w:p w14:paraId="53BDBF7C" w14:textId="77777777" w:rsidR="00323B89" w:rsidRPr="007646DD" w:rsidRDefault="00F2264E" w:rsidP="004D1B45">
      <w:pPr>
        <w:jc w:val="both"/>
        <w:rPr>
          <w:szCs w:val="20"/>
        </w:rPr>
      </w:pPr>
      <w:r>
        <w:rPr>
          <w:szCs w:val="20"/>
        </w:rPr>
        <w:t>Wyroby budowlane powinny odpowiadać wymaganiom właściwej specyfikacji technicznej (normy, Krajowej/Europejskiej Oceny Technicznej, aprobaty technicznej) oraz posiadać wszelkie wymagane przepisami dokumenty (np. DWU/KDWU, Certyfikat Zgodności ZKP/Certyfikat Stałości Właściwości Użytkowych, Karta Charakterystyki itp.)</w:t>
      </w:r>
    </w:p>
    <w:p w14:paraId="3167CDB1" w14:textId="77777777" w:rsidR="00646E9B" w:rsidRDefault="00646E9B" w:rsidP="004D1B45">
      <w:pPr>
        <w:pStyle w:val="Nagwek2"/>
        <w:numPr>
          <w:ilvl w:val="1"/>
          <w:numId w:val="1"/>
        </w:numPr>
        <w:ind w:left="567" w:hanging="567"/>
        <w:jc w:val="both"/>
      </w:pPr>
      <w:bookmarkStart w:id="22" w:name="_Toc64386988"/>
      <w:r w:rsidRPr="007646DD">
        <w:t>Rodzaje materiałów</w:t>
      </w:r>
      <w:bookmarkEnd w:id="22"/>
    </w:p>
    <w:p w14:paraId="764ACA60" w14:textId="77777777" w:rsidR="009F0DB1" w:rsidRPr="001F52E9" w:rsidRDefault="009F0DB1" w:rsidP="002D0100">
      <w:pPr>
        <w:jc w:val="both"/>
        <w:rPr>
          <w:szCs w:val="20"/>
        </w:rPr>
      </w:pPr>
      <w:r w:rsidRPr="001F52E9">
        <w:rPr>
          <w:szCs w:val="20"/>
        </w:rPr>
        <w:t>Materiałami stosowanymi do wytwarzania mieszanek związanych cementem są:</w:t>
      </w:r>
    </w:p>
    <w:p w14:paraId="2E42C53B" w14:textId="77777777" w:rsidR="009F0DB1" w:rsidRPr="006B35A4" w:rsidRDefault="009F0DB1" w:rsidP="002D0100">
      <w:pPr>
        <w:pStyle w:val="Bezodstpw"/>
        <w:numPr>
          <w:ilvl w:val="0"/>
          <w:numId w:val="18"/>
        </w:numPr>
        <w:spacing w:before="120" w:after="120"/>
        <w:rPr>
          <w:rFonts w:ascii="Verdana" w:hAnsi="Verdana"/>
          <w:sz w:val="20"/>
          <w:szCs w:val="20"/>
        </w:rPr>
      </w:pPr>
      <w:r w:rsidRPr="006B35A4">
        <w:rPr>
          <w:rFonts w:ascii="Verdana" w:hAnsi="Verdana"/>
          <w:sz w:val="20"/>
          <w:szCs w:val="20"/>
        </w:rPr>
        <w:t>kruszywo,</w:t>
      </w:r>
    </w:p>
    <w:p w14:paraId="529521C1" w14:textId="77777777" w:rsidR="009F0DB1" w:rsidRPr="006B35A4" w:rsidRDefault="009F0DB1" w:rsidP="002D0100">
      <w:pPr>
        <w:pStyle w:val="Bezodstpw"/>
        <w:numPr>
          <w:ilvl w:val="0"/>
          <w:numId w:val="18"/>
        </w:numPr>
        <w:spacing w:before="120" w:after="120"/>
        <w:rPr>
          <w:rFonts w:ascii="Verdana" w:hAnsi="Verdana"/>
          <w:sz w:val="20"/>
          <w:szCs w:val="20"/>
        </w:rPr>
      </w:pPr>
      <w:r w:rsidRPr="006B35A4">
        <w:rPr>
          <w:rFonts w:ascii="Verdana" w:hAnsi="Verdana"/>
          <w:sz w:val="20"/>
          <w:szCs w:val="20"/>
        </w:rPr>
        <w:t>cement,</w:t>
      </w:r>
    </w:p>
    <w:p w14:paraId="3E3CC13B" w14:textId="77777777" w:rsidR="009F0DB1" w:rsidRPr="006B35A4" w:rsidRDefault="009F0DB1" w:rsidP="002D0100">
      <w:pPr>
        <w:pStyle w:val="Bezodstpw"/>
        <w:numPr>
          <w:ilvl w:val="0"/>
          <w:numId w:val="18"/>
        </w:numPr>
        <w:spacing w:before="120" w:after="120"/>
        <w:rPr>
          <w:rFonts w:ascii="Verdana" w:hAnsi="Verdana"/>
          <w:sz w:val="20"/>
          <w:szCs w:val="20"/>
        </w:rPr>
      </w:pPr>
      <w:r w:rsidRPr="006B35A4">
        <w:rPr>
          <w:rFonts w:ascii="Verdana" w:hAnsi="Verdana"/>
          <w:sz w:val="20"/>
          <w:szCs w:val="20"/>
        </w:rPr>
        <w:t>woda zarobowa,</w:t>
      </w:r>
    </w:p>
    <w:p w14:paraId="3BCDBF4A" w14:textId="77777777" w:rsidR="009F0DB1" w:rsidRPr="006B35A4" w:rsidRDefault="009F0DB1" w:rsidP="002D0100">
      <w:pPr>
        <w:pStyle w:val="Bezodstpw"/>
        <w:numPr>
          <w:ilvl w:val="0"/>
          <w:numId w:val="18"/>
        </w:numPr>
        <w:spacing w:before="120" w:after="120"/>
        <w:rPr>
          <w:rFonts w:ascii="Verdana" w:hAnsi="Verdana"/>
          <w:sz w:val="20"/>
          <w:szCs w:val="20"/>
        </w:rPr>
      </w:pPr>
      <w:r w:rsidRPr="006B35A4">
        <w:rPr>
          <w:rFonts w:ascii="Verdana" w:hAnsi="Verdana"/>
          <w:sz w:val="20"/>
          <w:szCs w:val="20"/>
        </w:rPr>
        <w:t>ew. dodatki,</w:t>
      </w:r>
    </w:p>
    <w:p w14:paraId="5F303EF7" w14:textId="77777777" w:rsidR="009F0DB1" w:rsidRPr="006B35A4" w:rsidRDefault="009F0DB1" w:rsidP="002D0100">
      <w:pPr>
        <w:pStyle w:val="Bezodstpw"/>
        <w:numPr>
          <w:ilvl w:val="0"/>
          <w:numId w:val="18"/>
        </w:numPr>
        <w:spacing w:before="120" w:after="120"/>
        <w:rPr>
          <w:rFonts w:ascii="Verdana" w:hAnsi="Verdana"/>
          <w:sz w:val="20"/>
          <w:szCs w:val="20"/>
        </w:rPr>
      </w:pPr>
      <w:r w:rsidRPr="006B35A4">
        <w:rPr>
          <w:rFonts w:ascii="Verdana" w:hAnsi="Verdana"/>
          <w:sz w:val="20"/>
          <w:szCs w:val="20"/>
        </w:rPr>
        <w:t>ew. domieszki.</w:t>
      </w:r>
    </w:p>
    <w:p w14:paraId="58EC75B3" w14:textId="77777777" w:rsidR="00646E9B" w:rsidRPr="007646DD" w:rsidRDefault="009F0DB1" w:rsidP="004D1B45">
      <w:pPr>
        <w:pStyle w:val="Nagwek3"/>
        <w:numPr>
          <w:ilvl w:val="2"/>
          <w:numId w:val="1"/>
        </w:numPr>
        <w:ind w:left="851" w:hanging="851"/>
        <w:jc w:val="both"/>
      </w:pPr>
      <w:r>
        <w:t>Kruszywo</w:t>
      </w:r>
    </w:p>
    <w:p w14:paraId="026C4A6B" w14:textId="77777777" w:rsidR="000F1516" w:rsidRPr="001F52E9" w:rsidRDefault="000F1516" w:rsidP="001F52E9">
      <w:pPr>
        <w:rPr>
          <w:szCs w:val="20"/>
        </w:rPr>
      </w:pPr>
      <w:r w:rsidRPr="001F52E9">
        <w:rPr>
          <w:szCs w:val="20"/>
        </w:rPr>
        <w:t>Do mieszanek można stosować następujące rodzaje kruszyw:</w:t>
      </w:r>
    </w:p>
    <w:p w14:paraId="0F6F9E0D" w14:textId="77777777" w:rsidR="000F1516" w:rsidRPr="001F52E9" w:rsidRDefault="000F1516" w:rsidP="00891FD8">
      <w:pPr>
        <w:pStyle w:val="Akapitzlist"/>
        <w:numPr>
          <w:ilvl w:val="0"/>
          <w:numId w:val="6"/>
        </w:numPr>
        <w:rPr>
          <w:szCs w:val="20"/>
        </w:rPr>
      </w:pPr>
      <w:r w:rsidRPr="001F52E9">
        <w:rPr>
          <w:szCs w:val="20"/>
        </w:rPr>
        <w:t>kruszywo naturalne lub sztuczne,</w:t>
      </w:r>
    </w:p>
    <w:p w14:paraId="480F0E86" w14:textId="77777777" w:rsidR="000F1516" w:rsidRPr="001F52E9" w:rsidRDefault="000F1516" w:rsidP="00891FD8">
      <w:pPr>
        <w:pStyle w:val="Akapitzlist"/>
        <w:numPr>
          <w:ilvl w:val="0"/>
          <w:numId w:val="6"/>
        </w:numPr>
        <w:rPr>
          <w:szCs w:val="20"/>
        </w:rPr>
      </w:pPr>
      <w:r w:rsidRPr="001F52E9">
        <w:rPr>
          <w:szCs w:val="20"/>
        </w:rPr>
        <w:t>kruszywo z recyklingu,</w:t>
      </w:r>
    </w:p>
    <w:p w14:paraId="04AD0532" w14:textId="77777777" w:rsidR="0080724E" w:rsidRPr="001F52E9" w:rsidRDefault="000F1516" w:rsidP="00891FD8">
      <w:pPr>
        <w:pStyle w:val="Akapitzlist"/>
        <w:numPr>
          <w:ilvl w:val="0"/>
          <w:numId w:val="6"/>
        </w:numPr>
        <w:rPr>
          <w:szCs w:val="20"/>
        </w:rPr>
      </w:pPr>
      <w:r w:rsidRPr="001F52E9">
        <w:rPr>
          <w:szCs w:val="20"/>
        </w:rPr>
        <w:t>połączenie kruszyw wymienionych w punktach a) i b) z określeniem proporcji kruszyw z a) i b) z dokładnością ± 5% m/m.</w:t>
      </w:r>
    </w:p>
    <w:p w14:paraId="7CAD12D2" w14:textId="77777777" w:rsidR="00FF6D74" w:rsidRDefault="0080724E" w:rsidP="00FF6D74">
      <w:pPr>
        <w:pStyle w:val="Bezodstpw"/>
        <w:jc w:val="both"/>
        <w:rPr>
          <w:szCs w:val="20"/>
        </w:rPr>
      </w:pPr>
      <w:r w:rsidRPr="0080724E">
        <w:rPr>
          <w:rFonts w:ascii="Verdana" w:hAnsi="Verdana"/>
          <w:sz w:val="20"/>
          <w:szCs w:val="20"/>
        </w:rPr>
        <w:t>Wymagania wobec kruszywa do warstw podbudowy i warstwy mrozoochronnej przedstawia tabela 1.</w:t>
      </w:r>
      <w:r w:rsidR="00FF6D74">
        <w:rPr>
          <w:rFonts w:ascii="Verdana" w:hAnsi="Verdana"/>
          <w:sz w:val="20"/>
          <w:szCs w:val="20"/>
        </w:rPr>
        <w:br w:type="page"/>
      </w:r>
    </w:p>
    <w:p w14:paraId="16B80352" w14:textId="77777777" w:rsidR="0080724E" w:rsidRPr="0080724E" w:rsidRDefault="0080724E" w:rsidP="0080724E">
      <w:pPr>
        <w:pStyle w:val="Bezodstpw"/>
        <w:ind w:left="851" w:hanging="851"/>
        <w:rPr>
          <w:rFonts w:ascii="Verdana" w:hAnsi="Verdana"/>
          <w:sz w:val="20"/>
          <w:szCs w:val="20"/>
        </w:rPr>
      </w:pPr>
      <w:r w:rsidRPr="0080724E">
        <w:rPr>
          <w:rFonts w:ascii="Verdana" w:hAnsi="Verdana"/>
          <w:sz w:val="20"/>
          <w:szCs w:val="20"/>
        </w:rPr>
        <w:t>Tab</w:t>
      </w:r>
      <w:r>
        <w:rPr>
          <w:rFonts w:ascii="Verdana" w:hAnsi="Verdana"/>
          <w:sz w:val="20"/>
          <w:szCs w:val="20"/>
        </w:rPr>
        <w:t>ela</w:t>
      </w:r>
      <w:r w:rsidRPr="0080724E">
        <w:rPr>
          <w:rFonts w:ascii="Verdana" w:hAnsi="Verdana"/>
          <w:sz w:val="20"/>
          <w:szCs w:val="20"/>
        </w:rPr>
        <w:t xml:space="preserve"> 1. Wymagane właściwości kruszywa do warstw podbudowy i warstwy mrozoochronnej z mieszanek związanych cementem</w:t>
      </w:r>
    </w:p>
    <w:p w14:paraId="2C640C2D" w14:textId="77777777" w:rsidR="0080724E" w:rsidRDefault="0080724E" w:rsidP="0080724E">
      <w:pPr>
        <w:pStyle w:val="Bezodstpw"/>
        <w:rPr>
          <w:rFonts w:ascii="Verdana" w:hAnsi="Verdana"/>
          <w:sz w:val="20"/>
          <w:szCs w:val="20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1021"/>
        <w:gridCol w:w="964"/>
        <w:gridCol w:w="2213"/>
        <w:gridCol w:w="55"/>
        <w:gridCol w:w="157"/>
        <w:gridCol w:w="2426"/>
      </w:tblGrid>
      <w:tr w:rsidR="0080724E" w:rsidRPr="00453C95" w14:paraId="43C6F7D4" w14:textId="77777777" w:rsidTr="0080724E">
        <w:tc>
          <w:tcPr>
            <w:tcW w:w="2376" w:type="dxa"/>
            <w:vMerge w:val="restart"/>
            <w:vAlign w:val="center"/>
          </w:tcPr>
          <w:p w14:paraId="1533D458" w14:textId="77777777" w:rsidR="0080724E" w:rsidRPr="00453C95" w:rsidRDefault="0080724E" w:rsidP="00453C95">
            <w:pPr>
              <w:pStyle w:val="Bezodstpw"/>
              <w:jc w:val="center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Właściwość</w:t>
            </w:r>
          </w:p>
          <w:p w14:paraId="0065FE14" w14:textId="77777777" w:rsidR="0080724E" w:rsidRPr="00453C95" w:rsidRDefault="0080724E" w:rsidP="00453C95">
            <w:pPr>
              <w:pStyle w:val="Bezodstpw"/>
              <w:jc w:val="center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kruszywa</w:t>
            </w:r>
          </w:p>
        </w:tc>
        <w:tc>
          <w:tcPr>
            <w:tcW w:w="1021" w:type="dxa"/>
            <w:vMerge w:val="restart"/>
            <w:vAlign w:val="center"/>
          </w:tcPr>
          <w:p w14:paraId="63D0EB07" w14:textId="77777777" w:rsidR="0080724E" w:rsidRPr="00453C95" w:rsidRDefault="0080724E" w:rsidP="00453C95">
            <w:pPr>
              <w:pStyle w:val="Bezodstpw"/>
              <w:jc w:val="center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Metoda</w:t>
            </w:r>
          </w:p>
          <w:p w14:paraId="60D55A5D" w14:textId="77777777" w:rsidR="0080724E" w:rsidRPr="00453C95" w:rsidRDefault="0080724E" w:rsidP="00453C95">
            <w:pPr>
              <w:pStyle w:val="Bezodstpw"/>
              <w:jc w:val="center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badania</w:t>
            </w:r>
          </w:p>
          <w:p w14:paraId="73F87C72" w14:textId="77777777" w:rsidR="0080724E" w:rsidRPr="00453C95" w:rsidRDefault="0080724E" w:rsidP="00453C95">
            <w:pPr>
              <w:pStyle w:val="Bezodstpw"/>
              <w:jc w:val="center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wg</w:t>
            </w:r>
          </w:p>
        </w:tc>
        <w:tc>
          <w:tcPr>
            <w:tcW w:w="5815" w:type="dxa"/>
            <w:gridSpan w:val="5"/>
          </w:tcPr>
          <w:p w14:paraId="1ECB1960" w14:textId="77777777" w:rsidR="0080724E" w:rsidRPr="00453C95" w:rsidRDefault="0080724E" w:rsidP="00453C95">
            <w:pPr>
              <w:pStyle w:val="Bezodstpw"/>
              <w:jc w:val="center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 xml:space="preserve">Wymagania wg PN-EN 13242 </w:t>
            </w:r>
          </w:p>
          <w:p w14:paraId="70994A5E" w14:textId="77777777" w:rsidR="0080724E" w:rsidRPr="00453C95" w:rsidRDefault="0080724E" w:rsidP="00453C95">
            <w:pPr>
              <w:pStyle w:val="Bezodstpw"/>
              <w:jc w:val="center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dla ruchu kategorii KR1 ÷ KR7</w:t>
            </w:r>
          </w:p>
        </w:tc>
      </w:tr>
      <w:tr w:rsidR="0080724E" w:rsidRPr="00453C95" w14:paraId="4B0E324A" w14:textId="77777777" w:rsidTr="0080724E">
        <w:tc>
          <w:tcPr>
            <w:tcW w:w="2376" w:type="dxa"/>
            <w:vMerge/>
          </w:tcPr>
          <w:p w14:paraId="431E4746" w14:textId="77777777" w:rsidR="0080724E" w:rsidRPr="00453C95" w:rsidRDefault="0080724E" w:rsidP="00453C95">
            <w:pPr>
              <w:pStyle w:val="Bezodstpw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21" w:type="dxa"/>
            <w:vMerge/>
          </w:tcPr>
          <w:p w14:paraId="7BA1184D" w14:textId="77777777" w:rsidR="0080724E" w:rsidRPr="00453C95" w:rsidRDefault="0080724E" w:rsidP="00453C95">
            <w:pPr>
              <w:pStyle w:val="Bezodstpw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64" w:type="dxa"/>
            <w:vMerge w:val="restart"/>
            <w:vAlign w:val="center"/>
          </w:tcPr>
          <w:p w14:paraId="6E2E33F0" w14:textId="77777777" w:rsidR="0080724E" w:rsidRPr="00453C95" w:rsidRDefault="0080724E" w:rsidP="00453C95">
            <w:pPr>
              <w:pStyle w:val="Bezodstpw"/>
              <w:jc w:val="center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Punkt</w:t>
            </w:r>
          </w:p>
          <w:p w14:paraId="7D8B62AA" w14:textId="77777777" w:rsidR="0080724E" w:rsidRPr="00453C95" w:rsidRDefault="0080724E" w:rsidP="00453C95">
            <w:pPr>
              <w:pStyle w:val="Bezodstpw"/>
              <w:jc w:val="center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PN-EN</w:t>
            </w:r>
          </w:p>
          <w:p w14:paraId="675503EC" w14:textId="77777777" w:rsidR="0080724E" w:rsidRPr="00453C95" w:rsidRDefault="0080724E" w:rsidP="00453C95">
            <w:pPr>
              <w:pStyle w:val="Bezodstpw"/>
              <w:jc w:val="center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13242</w:t>
            </w:r>
          </w:p>
        </w:tc>
        <w:tc>
          <w:tcPr>
            <w:tcW w:w="4851" w:type="dxa"/>
            <w:gridSpan w:val="4"/>
          </w:tcPr>
          <w:p w14:paraId="438471CA" w14:textId="77777777" w:rsidR="0080724E" w:rsidRPr="00453C95" w:rsidRDefault="0080724E" w:rsidP="00453C95">
            <w:pPr>
              <w:pStyle w:val="Bezodstpw"/>
              <w:jc w:val="center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dla kruszywa związanego cementem w warstwie</w:t>
            </w:r>
          </w:p>
        </w:tc>
      </w:tr>
      <w:tr w:rsidR="0080724E" w:rsidRPr="00453C95" w14:paraId="6C76CA97" w14:textId="77777777" w:rsidTr="0080724E">
        <w:tc>
          <w:tcPr>
            <w:tcW w:w="2376" w:type="dxa"/>
            <w:vMerge/>
          </w:tcPr>
          <w:p w14:paraId="7AAC2DE6" w14:textId="77777777" w:rsidR="0080724E" w:rsidRPr="00453C95" w:rsidRDefault="0080724E" w:rsidP="00453C95">
            <w:pPr>
              <w:pStyle w:val="Bezodstpw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21" w:type="dxa"/>
            <w:vMerge/>
          </w:tcPr>
          <w:p w14:paraId="3A69DBC6" w14:textId="77777777" w:rsidR="0080724E" w:rsidRPr="00453C95" w:rsidRDefault="0080724E" w:rsidP="00453C95">
            <w:pPr>
              <w:pStyle w:val="Bezodstpw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64" w:type="dxa"/>
            <w:vMerge/>
          </w:tcPr>
          <w:p w14:paraId="0A21014A" w14:textId="77777777" w:rsidR="0080724E" w:rsidRPr="00453C95" w:rsidRDefault="0080724E" w:rsidP="00453C95">
            <w:pPr>
              <w:pStyle w:val="Bezodstpw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8" w:type="dxa"/>
            <w:gridSpan w:val="2"/>
          </w:tcPr>
          <w:p w14:paraId="2F3B3CDD" w14:textId="77777777" w:rsidR="0080724E" w:rsidRPr="00453C95" w:rsidRDefault="0080724E" w:rsidP="00453C95">
            <w:pPr>
              <w:pStyle w:val="Bezodstpw"/>
              <w:jc w:val="center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podbudowy pomocniczej</w:t>
            </w:r>
          </w:p>
          <w:p w14:paraId="0E9AC0FB" w14:textId="77777777" w:rsidR="0080724E" w:rsidRPr="00453C95" w:rsidRDefault="0080724E" w:rsidP="00453C95">
            <w:pPr>
              <w:pStyle w:val="Bezodstpw"/>
              <w:jc w:val="center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i warstwy mrozoochronnej</w:t>
            </w:r>
          </w:p>
        </w:tc>
        <w:tc>
          <w:tcPr>
            <w:tcW w:w="2583" w:type="dxa"/>
            <w:gridSpan w:val="2"/>
            <w:vAlign w:val="center"/>
          </w:tcPr>
          <w:p w14:paraId="61EA16BA" w14:textId="77777777" w:rsidR="0080724E" w:rsidRPr="00453C95" w:rsidRDefault="0080724E" w:rsidP="00453C95">
            <w:pPr>
              <w:pStyle w:val="Bezodstpw"/>
              <w:jc w:val="center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podbudowy zasadniczej</w:t>
            </w:r>
          </w:p>
        </w:tc>
      </w:tr>
      <w:tr w:rsidR="0080724E" w:rsidRPr="00453C95" w14:paraId="4FFF17C7" w14:textId="77777777" w:rsidTr="0080724E">
        <w:tc>
          <w:tcPr>
            <w:tcW w:w="2376" w:type="dxa"/>
          </w:tcPr>
          <w:p w14:paraId="2446E7B6" w14:textId="77777777" w:rsidR="0080724E" w:rsidRPr="00453C95" w:rsidRDefault="0080724E" w:rsidP="00453C95">
            <w:pPr>
              <w:pStyle w:val="Bezodstpw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Frakcje/zestaw sit #</w:t>
            </w:r>
          </w:p>
        </w:tc>
        <w:tc>
          <w:tcPr>
            <w:tcW w:w="1021" w:type="dxa"/>
          </w:tcPr>
          <w:p w14:paraId="4F33F779" w14:textId="77777777" w:rsidR="0080724E" w:rsidRPr="00453C95" w:rsidRDefault="0080724E" w:rsidP="00453C95">
            <w:pPr>
              <w:pStyle w:val="Bezodstpw"/>
              <w:jc w:val="center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-</w:t>
            </w:r>
          </w:p>
        </w:tc>
        <w:tc>
          <w:tcPr>
            <w:tcW w:w="964" w:type="dxa"/>
          </w:tcPr>
          <w:p w14:paraId="17A9CC4E" w14:textId="77777777" w:rsidR="0080724E" w:rsidRPr="00453C95" w:rsidRDefault="0080724E" w:rsidP="00453C95">
            <w:pPr>
              <w:pStyle w:val="Bezodstpw"/>
              <w:ind w:left="-79" w:right="-137"/>
              <w:jc w:val="center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4.1–4.2</w:t>
            </w:r>
          </w:p>
        </w:tc>
        <w:tc>
          <w:tcPr>
            <w:tcW w:w="4851" w:type="dxa"/>
            <w:gridSpan w:val="4"/>
          </w:tcPr>
          <w:p w14:paraId="680F7CAA" w14:textId="77777777" w:rsidR="0080724E" w:rsidRPr="00453C95" w:rsidRDefault="0080724E" w:rsidP="00453C95">
            <w:pPr>
              <w:pStyle w:val="Bezodstpw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Zesta</w:t>
            </w:r>
            <w:r w:rsidR="00703182" w:rsidRPr="00453C95">
              <w:rPr>
                <w:rFonts w:ascii="Verdana" w:hAnsi="Verdana"/>
                <w:sz w:val="18"/>
                <w:szCs w:val="18"/>
              </w:rPr>
              <w:t>w sit podstawowy plus zestaw 1</w:t>
            </w:r>
          </w:p>
          <w:p w14:paraId="352E65AB" w14:textId="77777777" w:rsidR="0080724E" w:rsidRPr="00453C95" w:rsidRDefault="0080724E" w:rsidP="00453C95">
            <w:pPr>
              <w:pStyle w:val="Bezodstpw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Wszystkie frakcje dozwolone</w:t>
            </w:r>
          </w:p>
        </w:tc>
      </w:tr>
      <w:tr w:rsidR="0080724E" w:rsidRPr="00453C95" w14:paraId="3A7DE52A" w14:textId="77777777" w:rsidTr="0080724E">
        <w:tc>
          <w:tcPr>
            <w:tcW w:w="2376" w:type="dxa"/>
          </w:tcPr>
          <w:p w14:paraId="08401226" w14:textId="77777777" w:rsidR="0080724E" w:rsidRPr="00453C95" w:rsidRDefault="0080724E" w:rsidP="00453C95">
            <w:pPr>
              <w:pStyle w:val="Bezodstpw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Uziarnienie</w:t>
            </w:r>
          </w:p>
        </w:tc>
        <w:tc>
          <w:tcPr>
            <w:tcW w:w="1021" w:type="dxa"/>
          </w:tcPr>
          <w:p w14:paraId="1D050204" w14:textId="77777777" w:rsidR="0080724E" w:rsidRPr="00453C95" w:rsidRDefault="0080724E" w:rsidP="00453C95">
            <w:pPr>
              <w:pStyle w:val="Bezodstpw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PN-EN</w:t>
            </w:r>
          </w:p>
          <w:p w14:paraId="642B0E7F" w14:textId="77777777" w:rsidR="0080724E" w:rsidRPr="00453C95" w:rsidRDefault="0080724E" w:rsidP="00453C95">
            <w:pPr>
              <w:pStyle w:val="Bezodstpw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 xml:space="preserve">933-1 </w:t>
            </w:r>
          </w:p>
          <w:p w14:paraId="62D7FD12" w14:textId="77777777" w:rsidR="0080724E" w:rsidRPr="00453C95" w:rsidRDefault="0080724E" w:rsidP="00453C95">
            <w:pPr>
              <w:pStyle w:val="Bezodstpw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64" w:type="dxa"/>
          </w:tcPr>
          <w:p w14:paraId="13147AB3" w14:textId="77777777" w:rsidR="0080724E" w:rsidRPr="00453C95" w:rsidRDefault="0080724E" w:rsidP="00453C95">
            <w:pPr>
              <w:pStyle w:val="Bezodstpw"/>
              <w:ind w:left="-79" w:right="-137"/>
              <w:jc w:val="center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4.3.1</w:t>
            </w:r>
          </w:p>
        </w:tc>
        <w:tc>
          <w:tcPr>
            <w:tcW w:w="4851" w:type="dxa"/>
            <w:gridSpan w:val="4"/>
          </w:tcPr>
          <w:p w14:paraId="13B3F2BB" w14:textId="77777777" w:rsidR="0080724E" w:rsidRPr="00453C95" w:rsidRDefault="0080724E" w:rsidP="00453C95">
            <w:pPr>
              <w:pStyle w:val="Bezodstpw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kruszywo grube: kat. G</w:t>
            </w:r>
            <w:r w:rsidRPr="00453C95">
              <w:rPr>
                <w:rFonts w:ascii="Verdana" w:hAnsi="Verdana"/>
                <w:sz w:val="18"/>
                <w:szCs w:val="18"/>
                <w:vertAlign w:val="subscript"/>
              </w:rPr>
              <w:t>C</w:t>
            </w:r>
            <w:r w:rsidRPr="00453C95">
              <w:rPr>
                <w:rFonts w:ascii="Verdana" w:hAnsi="Verdana"/>
                <w:sz w:val="18"/>
                <w:szCs w:val="18"/>
              </w:rPr>
              <w:t>80/20,</w:t>
            </w:r>
          </w:p>
          <w:p w14:paraId="7973B145" w14:textId="77777777" w:rsidR="0080724E" w:rsidRPr="00453C95" w:rsidRDefault="0080724E" w:rsidP="00453C95">
            <w:pPr>
              <w:pStyle w:val="Bezodstpw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kruszywo drobne: kat. G</w:t>
            </w:r>
            <w:r w:rsidRPr="00453C95">
              <w:rPr>
                <w:rFonts w:ascii="Verdana" w:hAnsi="Verdana"/>
                <w:sz w:val="18"/>
                <w:szCs w:val="18"/>
                <w:vertAlign w:val="subscript"/>
              </w:rPr>
              <w:t>F</w:t>
            </w:r>
            <w:r w:rsidRPr="00453C95">
              <w:rPr>
                <w:rFonts w:ascii="Verdana" w:hAnsi="Verdana"/>
                <w:sz w:val="18"/>
                <w:szCs w:val="18"/>
              </w:rPr>
              <w:t xml:space="preserve">80,   </w:t>
            </w:r>
          </w:p>
          <w:p w14:paraId="66648CE4" w14:textId="77777777" w:rsidR="0080724E" w:rsidRPr="00453C95" w:rsidRDefault="0080724E" w:rsidP="00453C95">
            <w:pPr>
              <w:pStyle w:val="Bezodstpw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kruszywo o ciągłym uziarnieniu: kat. G</w:t>
            </w:r>
            <w:r w:rsidRPr="00453C95">
              <w:rPr>
                <w:rFonts w:ascii="Verdana" w:hAnsi="Verdana"/>
                <w:sz w:val="18"/>
                <w:szCs w:val="18"/>
                <w:vertAlign w:val="subscript"/>
              </w:rPr>
              <w:t>A</w:t>
            </w:r>
            <w:r w:rsidRPr="00453C95">
              <w:rPr>
                <w:rFonts w:ascii="Verdana" w:hAnsi="Verdana"/>
                <w:sz w:val="18"/>
                <w:szCs w:val="18"/>
              </w:rPr>
              <w:t xml:space="preserve">75.   </w:t>
            </w:r>
          </w:p>
        </w:tc>
      </w:tr>
      <w:tr w:rsidR="0080724E" w:rsidRPr="00453C95" w14:paraId="36DA3117" w14:textId="77777777" w:rsidTr="0080724E">
        <w:tc>
          <w:tcPr>
            <w:tcW w:w="2376" w:type="dxa"/>
          </w:tcPr>
          <w:p w14:paraId="0ACD4A09" w14:textId="77777777" w:rsidR="0080724E" w:rsidRPr="00453C95" w:rsidRDefault="0080724E" w:rsidP="00453C95">
            <w:pPr>
              <w:pStyle w:val="Bezodstpw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 xml:space="preserve">Ogólne granice i tolerancje uziarnienia kruszywa grubego na sitach pośrednich </w:t>
            </w:r>
          </w:p>
        </w:tc>
        <w:tc>
          <w:tcPr>
            <w:tcW w:w="1021" w:type="dxa"/>
          </w:tcPr>
          <w:p w14:paraId="009E0394" w14:textId="77777777" w:rsidR="0080724E" w:rsidRPr="00453C95" w:rsidRDefault="0080724E" w:rsidP="00453C95">
            <w:pPr>
              <w:pStyle w:val="Bezodstpw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PN-EN</w:t>
            </w:r>
          </w:p>
          <w:p w14:paraId="48FC031B" w14:textId="77777777" w:rsidR="0080724E" w:rsidRPr="00453C95" w:rsidRDefault="0080724E" w:rsidP="00453C95">
            <w:pPr>
              <w:pStyle w:val="Bezodstpw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 xml:space="preserve">933-1 </w:t>
            </w:r>
          </w:p>
          <w:p w14:paraId="07100173" w14:textId="77777777" w:rsidR="0080724E" w:rsidRPr="00453C95" w:rsidRDefault="0080724E" w:rsidP="00453C95">
            <w:pPr>
              <w:pStyle w:val="Bezodstpw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64" w:type="dxa"/>
          </w:tcPr>
          <w:p w14:paraId="0C14412B" w14:textId="77777777" w:rsidR="0080724E" w:rsidRPr="00453C95" w:rsidRDefault="0080724E" w:rsidP="00453C95">
            <w:pPr>
              <w:pStyle w:val="Bezodstpw"/>
              <w:ind w:left="-79" w:right="-137"/>
              <w:jc w:val="center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4.3.2</w:t>
            </w:r>
          </w:p>
        </w:tc>
        <w:tc>
          <w:tcPr>
            <w:tcW w:w="4851" w:type="dxa"/>
            <w:gridSpan w:val="4"/>
          </w:tcPr>
          <w:p w14:paraId="0014BE6E" w14:textId="77777777" w:rsidR="0080724E" w:rsidRPr="00453C95" w:rsidRDefault="0080724E" w:rsidP="00453C95">
            <w:pPr>
              <w:pStyle w:val="Bezodstpw"/>
              <w:jc w:val="center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Kat. GT</w:t>
            </w:r>
            <w:r w:rsidRPr="00453C95">
              <w:rPr>
                <w:rFonts w:ascii="Verdana" w:hAnsi="Verdana"/>
                <w:sz w:val="18"/>
                <w:szCs w:val="18"/>
                <w:vertAlign w:val="subscript"/>
              </w:rPr>
              <w:t>C</w:t>
            </w:r>
            <w:r w:rsidRPr="00453C95">
              <w:rPr>
                <w:rFonts w:ascii="Verdana" w:hAnsi="Verdana"/>
                <w:sz w:val="18"/>
                <w:szCs w:val="18"/>
              </w:rPr>
              <w:t>NR</w:t>
            </w:r>
          </w:p>
        </w:tc>
      </w:tr>
      <w:tr w:rsidR="0080724E" w:rsidRPr="00453C95" w14:paraId="60AE187F" w14:textId="77777777" w:rsidTr="0080724E">
        <w:tc>
          <w:tcPr>
            <w:tcW w:w="2376" w:type="dxa"/>
          </w:tcPr>
          <w:p w14:paraId="6B9A22DC" w14:textId="77777777" w:rsidR="0080724E" w:rsidRPr="00453C95" w:rsidRDefault="0080724E" w:rsidP="00453C95">
            <w:pPr>
              <w:pStyle w:val="Bezodstpw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Tolerancje typowego uziarnienia kruszywa drobnego</w:t>
            </w:r>
            <w:r w:rsidR="00453C95">
              <w:rPr>
                <w:rFonts w:ascii="Verdana" w:hAnsi="Verdana"/>
                <w:sz w:val="18"/>
                <w:szCs w:val="18"/>
              </w:rPr>
              <w:t xml:space="preserve"> i kruszywa o ciągłym uziarnie</w:t>
            </w:r>
            <w:r w:rsidRPr="00453C95">
              <w:rPr>
                <w:rFonts w:ascii="Verdana" w:hAnsi="Verdana"/>
                <w:sz w:val="18"/>
                <w:szCs w:val="18"/>
              </w:rPr>
              <w:t>niu</w:t>
            </w:r>
          </w:p>
        </w:tc>
        <w:tc>
          <w:tcPr>
            <w:tcW w:w="1021" w:type="dxa"/>
          </w:tcPr>
          <w:p w14:paraId="133841CB" w14:textId="77777777" w:rsidR="0080724E" w:rsidRPr="00453C95" w:rsidRDefault="0080724E" w:rsidP="00453C95">
            <w:pPr>
              <w:pStyle w:val="Bezodstpw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PN-EN</w:t>
            </w:r>
          </w:p>
          <w:p w14:paraId="7040C390" w14:textId="77777777" w:rsidR="0080724E" w:rsidRPr="00453C95" w:rsidRDefault="0080724E" w:rsidP="00453C95">
            <w:pPr>
              <w:pStyle w:val="Bezodstpw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933-1</w:t>
            </w:r>
          </w:p>
          <w:p w14:paraId="7F9B5BB4" w14:textId="77777777" w:rsidR="0080724E" w:rsidRPr="00453C95" w:rsidRDefault="0080724E" w:rsidP="00453C95">
            <w:pPr>
              <w:pStyle w:val="Bezodstpw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64" w:type="dxa"/>
          </w:tcPr>
          <w:p w14:paraId="0619F3EB" w14:textId="77777777" w:rsidR="0080724E" w:rsidRPr="00453C95" w:rsidRDefault="0080724E" w:rsidP="00453C95">
            <w:pPr>
              <w:pStyle w:val="Bezodstpw"/>
              <w:ind w:left="-79" w:right="-137"/>
              <w:jc w:val="center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4.3.3</w:t>
            </w:r>
          </w:p>
        </w:tc>
        <w:tc>
          <w:tcPr>
            <w:tcW w:w="4851" w:type="dxa"/>
            <w:gridSpan w:val="4"/>
          </w:tcPr>
          <w:p w14:paraId="2CAF24A9" w14:textId="77777777" w:rsidR="0080724E" w:rsidRPr="00453C95" w:rsidRDefault="0080724E" w:rsidP="00453C95">
            <w:pPr>
              <w:pStyle w:val="Bezodstpw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kruszywo drobne: kat. GT</w:t>
            </w:r>
            <w:r w:rsidRPr="00453C95">
              <w:rPr>
                <w:rFonts w:ascii="Verdana" w:hAnsi="Verdana"/>
                <w:sz w:val="18"/>
                <w:szCs w:val="18"/>
                <w:vertAlign w:val="subscript"/>
              </w:rPr>
              <w:t>F</w:t>
            </w:r>
            <w:r w:rsidRPr="00453C95">
              <w:rPr>
                <w:rFonts w:ascii="Verdana" w:hAnsi="Verdana"/>
                <w:sz w:val="18"/>
                <w:szCs w:val="18"/>
              </w:rPr>
              <w:t xml:space="preserve">NR </w:t>
            </w:r>
          </w:p>
          <w:p w14:paraId="561E3A44" w14:textId="77777777" w:rsidR="0080724E" w:rsidRPr="00453C95" w:rsidRDefault="0080724E" w:rsidP="00453C95">
            <w:pPr>
              <w:pStyle w:val="Bezodstpw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kruszywo o ciągłym uziarnieniu: kat. GT</w:t>
            </w:r>
            <w:r w:rsidRPr="00453C95">
              <w:rPr>
                <w:rFonts w:ascii="Verdana" w:hAnsi="Verdana"/>
                <w:sz w:val="18"/>
                <w:szCs w:val="18"/>
                <w:vertAlign w:val="subscript"/>
              </w:rPr>
              <w:t>A</w:t>
            </w:r>
            <w:r w:rsidRPr="00453C95">
              <w:rPr>
                <w:rFonts w:ascii="Verdana" w:hAnsi="Verdana"/>
                <w:sz w:val="18"/>
                <w:szCs w:val="18"/>
              </w:rPr>
              <w:t>NR</w:t>
            </w:r>
          </w:p>
        </w:tc>
      </w:tr>
      <w:tr w:rsidR="0080724E" w:rsidRPr="00453C95" w14:paraId="3638EFF6" w14:textId="77777777" w:rsidTr="0080724E">
        <w:trPr>
          <w:trHeight w:val="671"/>
        </w:trPr>
        <w:tc>
          <w:tcPr>
            <w:tcW w:w="2376" w:type="dxa"/>
          </w:tcPr>
          <w:p w14:paraId="11EE9928" w14:textId="17FE9E5C" w:rsidR="0080724E" w:rsidRPr="00453C95" w:rsidRDefault="0080724E" w:rsidP="00E37F3A">
            <w:pPr>
              <w:pStyle w:val="Bezodstpw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 xml:space="preserve">Kształt kruszywa grubego – maksymalne </w:t>
            </w:r>
            <w:r w:rsidR="00E37F3A" w:rsidRPr="00453C95">
              <w:rPr>
                <w:rFonts w:ascii="Verdana" w:hAnsi="Verdana"/>
                <w:sz w:val="18"/>
                <w:szCs w:val="18"/>
              </w:rPr>
              <w:t>war</w:t>
            </w:r>
            <w:r w:rsidR="00E37F3A">
              <w:rPr>
                <w:rFonts w:ascii="Verdana" w:hAnsi="Verdana"/>
                <w:sz w:val="18"/>
                <w:szCs w:val="18"/>
              </w:rPr>
              <w:t xml:space="preserve">tości </w:t>
            </w:r>
            <w:r w:rsidRPr="00453C95">
              <w:rPr>
                <w:rFonts w:ascii="Verdana" w:hAnsi="Verdana"/>
                <w:sz w:val="18"/>
                <w:szCs w:val="18"/>
              </w:rPr>
              <w:t>wskaźnika płaskości</w:t>
            </w:r>
          </w:p>
        </w:tc>
        <w:tc>
          <w:tcPr>
            <w:tcW w:w="1021" w:type="dxa"/>
          </w:tcPr>
          <w:p w14:paraId="09763EEB" w14:textId="77777777" w:rsidR="0080724E" w:rsidRPr="00453C95" w:rsidRDefault="0080724E" w:rsidP="00453C95">
            <w:pPr>
              <w:pStyle w:val="Bezodstpw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PN-EN</w:t>
            </w:r>
          </w:p>
          <w:p w14:paraId="1858775E" w14:textId="77777777" w:rsidR="0080724E" w:rsidRPr="00453C95" w:rsidRDefault="0080724E" w:rsidP="00453C95">
            <w:pPr>
              <w:pStyle w:val="Bezodstpw"/>
              <w:rPr>
                <w:rFonts w:ascii="Verdana" w:hAnsi="Verdana"/>
                <w:sz w:val="18"/>
                <w:szCs w:val="18"/>
                <w:vertAlign w:val="superscript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933-3</w:t>
            </w:r>
            <w:r w:rsidRPr="00453C95">
              <w:rPr>
                <w:rFonts w:ascii="Verdana" w:hAnsi="Verdana"/>
                <w:sz w:val="18"/>
                <w:szCs w:val="18"/>
                <w:vertAlign w:val="superscript"/>
              </w:rPr>
              <w:t>*)</w:t>
            </w:r>
            <w:r w:rsidRPr="00453C95">
              <w:rPr>
                <w:rFonts w:ascii="Verdana" w:hAnsi="Verdana"/>
                <w:sz w:val="18"/>
                <w:szCs w:val="18"/>
              </w:rPr>
              <w:t xml:space="preserve">  </w:t>
            </w:r>
          </w:p>
        </w:tc>
        <w:tc>
          <w:tcPr>
            <w:tcW w:w="964" w:type="dxa"/>
          </w:tcPr>
          <w:p w14:paraId="14E81B41" w14:textId="77777777" w:rsidR="0080724E" w:rsidRPr="00453C95" w:rsidRDefault="0080724E" w:rsidP="00453C95">
            <w:pPr>
              <w:pStyle w:val="Bezodstpw"/>
              <w:ind w:left="-79" w:right="-137"/>
              <w:jc w:val="center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4.4</w:t>
            </w:r>
          </w:p>
        </w:tc>
        <w:tc>
          <w:tcPr>
            <w:tcW w:w="2268" w:type="dxa"/>
            <w:gridSpan w:val="2"/>
          </w:tcPr>
          <w:p w14:paraId="276A58BE" w14:textId="77777777" w:rsidR="0080724E" w:rsidRPr="00453C95" w:rsidRDefault="0080724E" w:rsidP="00453C95">
            <w:pPr>
              <w:pStyle w:val="Bezodstpw"/>
              <w:jc w:val="center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Kat. FI</w:t>
            </w:r>
            <w:r w:rsidRPr="00453C95">
              <w:rPr>
                <w:rFonts w:ascii="Verdana" w:hAnsi="Verdana"/>
                <w:sz w:val="18"/>
                <w:szCs w:val="18"/>
                <w:vertAlign w:val="subscript"/>
              </w:rPr>
              <w:t>Deklarowana</w:t>
            </w:r>
          </w:p>
        </w:tc>
        <w:tc>
          <w:tcPr>
            <w:tcW w:w="2583" w:type="dxa"/>
            <w:gridSpan w:val="2"/>
          </w:tcPr>
          <w:p w14:paraId="35DB397B" w14:textId="77777777" w:rsidR="0080724E" w:rsidRPr="00453C95" w:rsidRDefault="0080724E" w:rsidP="009C7BF5">
            <w:pPr>
              <w:pStyle w:val="Bezodstpw"/>
              <w:jc w:val="center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Kat. FI</w:t>
            </w:r>
            <w:r w:rsidRPr="00453C95">
              <w:rPr>
                <w:rFonts w:ascii="Verdana" w:hAnsi="Verdana"/>
                <w:sz w:val="18"/>
                <w:szCs w:val="18"/>
                <w:vertAlign w:val="subscript"/>
              </w:rPr>
              <w:t>50</w:t>
            </w:r>
          </w:p>
        </w:tc>
      </w:tr>
      <w:tr w:rsidR="0080724E" w:rsidRPr="00453C95" w14:paraId="09C41052" w14:textId="77777777" w:rsidTr="0080724E">
        <w:tc>
          <w:tcPr>
            <w:tcW w:w="2376" w:type="dxa"/>
          </w:tcPr>
          <w:p w14:paraId="415A86C2" w14:textId="77777777" w:rsidR="0080724E" w:rsidRPr="00453C95" w:rsidRDefault="0080724E" w:rsidP="00453C95">
            <w:pPr>
              <w:pStyle w:val="Bezodstpw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Kształt kruszywa grubego – maksymalne wartości wskaźnika kształtu</w:t>
            </w:r>
          </w:p>
        </w:tc>
        <w:tc>
          <w:tcPr>
            <w:tcW w:w="1021" w:type="dxa"/>
          </w:tcPr>
          <w:p w14:paraId="48F0AAE0" w14:textId="77777777" w:rsidR="0080724E" w:rsidRPr="00453C95" w:rsidRDefault="0080724E" w:rsidP="00453C95">
            <w:pPr>
              <w:pStyle w:val="Bezodstpw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PN-EN</w:t>
            </w:r>
          </w:p>
          <w:p w14:paraId="53D82A84" w14:textId="77777777" w:rsidR="0080724E" w:rsidRPr="00453C95" w:rsidRDefault="0080724E" w:rsidP="00453C95">
            <w:pPr>
              <w:pStyle w:val="Bezodstpw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933-4</w:t>
            </w:r>
            <w:r w:rsidRPr="00453C95">
              <w:rPr>
                <w:rFonts w:ascii="Verdana" w:hAnsi="Verdana"/>
                <w:sz w:val="18"/>
                <w:szCs w:val="18"/>
                <w:vertAlign w:val="superscript"/>
              </w:rPr>
              <w:t>*)</w:t>
            </w:r>
            <w:r w:rsidRPr="00453C95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  <w:tc>
          <w:tcPr>
            <w:tcW w:w="964" w:type="dxa"/>
          </w:tcPr>
          <w:p w14:paraId="26E3ED4F" w14:textId="77777777" w:rsidR="0080724E" w:rsidRPr="00453C95" w:rsidRDefault="0080724E" w:rsidP="00453C95">
            <w:pPr>
              <w:pStyle w:val="Bezodstpw"/>
              <w:ind w:left="-79" w:right="-137"/>
              <w:jc w:val="center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4.4</w:t>
            </w:r>
          </w:p>
        </w:tc>
        <w:tc>
          <w:tcPr>
            <w:tcW w:w="2268" w:type="dxa"/>
            <w:gridSpan w:val="2"/>
          </w:tcPr>
          <w:p w14:paraId="1113C3FF" w14:textId="77777777" w:rsidR="0080724E" w:rsidRPr="00453C95" w:rsidRDefault="0080724E" w:rsidP="00453C95">
            <w:pPr>
              <w:pStyle w:val="Bezodstpw"/>
              <w:jc w:val="center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Kat. SI</w:t>
            </w:r>
            <w:r w:rsidRPr="00453C95">
              <w:rPr>
                <w:rFonts w:ascii="Verdana" w:hAnsi="Verdana"/>
                <w:sz w:val="18"/>
                <w:szCs w:val="18"/>
                <w:vertAlign w:val="subscript"/>
              </w:rPr>
              <w:t>Deklaroowana</w:t>
            </w:r>
          </w:p>
        </w:tc>
        <w:tc>
          <w:tcPr>
            <w:tcW w:w="2583" w:type="dxa"/>
            <w:gridSpan w:val="2"/>
          </w:tcPr>
          <w:p w14:paraId="3E52CE60" w14:textId="19B475F7" w:rsidR="0080724E" w:rsidRPr="00453C95" w:rsidRDefault="0080724E" w:rsidP="009C7BF5">
            <w:pPr>
              <w:pStyle w:val="Bezodstpw"/>
              <w:jc w:val="center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 xml:space="preserve">Kat. </w:t>
            </w:r>
            <w:r w:rsidR="00E37F3A" w:rsidRPr="00453C95">
              <w:rPr>
                <w:rFonts w:ascii="Verdana" w:hAnsi="Verdana"/>
                <w:sz w:val="18"/>
                <w:szCs w:val="18"/>
              </w:rPr>
              <w:t>SI</w:t>
            </w:r>
            <w:r w:rsidR="00E37F3A" w:rsidRPr="00453C95">
              <w:rPr>
                <w:rFonts w:ascii="Verdana" w:hAnsi="Verdana"/>
                <w:sz w:val="18"/>
                <w:szCs w:val="18"/>
                <w:vertAlign w:val="subscript"/>
              </w:rPr>
              <w:t>5</w:t>
            </w:r>
            <w:r w:rsidR="00E37F3A">
              <w:rPr>
                <w:rFonts w:ascii="Verdana" w:hAnsi="Verdana"/>
                <w:sz w:val="18"/>
                <w:szCs w:val="18"/>
                <w:vertAlign w:val="subscript"/>
              </w:rPr>
              <w:t>5</w:t>
            </w:r>
          </w:p>
        </w:tc>
      </w:tr>
      <w:tr w:rsidR="0080724E" w:rsidRPr="00453C95" w14:paraId="1D1AFF7A" w14:textId="77777777" w:rsidTr="0080724E">
        <w:tc>
          <w:tcPr>
            <w:tcW w:w="2376" w:type="dxa"/>
          </w:tcPr>
          <w:p w14:paraId="41B2CC4A" w14:textId="77777777" w:rsidR="0080724E" w:rsidRPr="00453C95" w:rsidRDefault="0080724E" w:rsidP="00453C95">
            <w:pPr>
              <w:pStyle w:val="Bezodstpw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Kategorie procentowych</w:t>
            </w:r>
            <w:r w:rsidR="00F368BF">
              <w:rPr>
                <w:rFonts w:ascii="Verdana" w:hAnsi="Verdana"/>
                <w:sz w:val="18"/>
                <w:szCs w:val="18"/>
              </w:rPr>
              <w:t xml:space="preserve"> za</w:t>
            </w:r>
            <w:r w:rsidRPr="00453C95">
              <w:rPr>
                <w:rFonts w:ascii="Verdana" w:hAnsi="Verdana"/>
                <w:sz w:val="18"/>
                <w:szCs w:val="18"/>
              </w:rPr>
              <w:t>wartości ziaren o powierzchniach przekruszonych lub łamanych oraz ziaren całkowicie zaokrąglonych w kruszywie grubym</w:t>
            </w:r>
          </w:p>
        </w:tc>
        <w:tc>
          <w:tcPr>
            <w:tcW w:w="1021" w:type="dxa"/>
          </w:tcPr>
          <w:p w14:paraId="03541D0F" w14:textId="77777777" w:rsidR="0080724E" w:rsidRPr="00453C95" w:rsidRDefault="0080724E" w:rsidP="00453C95">
            <w:pPr>
              <w:pStyle w:val="Bezodstpw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PN-EN</w:t>
            </w:r>
          </w:p>
          <w:p w14:paraId="4CEB8AAF" w14:textId="77777777" w:rsidR="0080724E" w:rsidRPr="00453C95" w:rsidRDefault="0080724E" w:rsidP="00453C95">
            <w:pPr>
              <w:pStyle w:val="Bezodstpw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 xml:space="preserve">933-5 </w:t>
            </w:r>
          </w:p>
        </w:tc>
        <w:tc>
          <w:tcPr>
            <w:tcW w:w="964" w:type="dxa"/>
          </w:tcPr>
          <w:p w14:paraId="03344B4C" w14:textId="77777777" w:rsidR="0080724E" w:rsidRPr="00453C95" w:rsidRDefault="0080724E" w:rsidP="00453C95">
            <w:pPr>
              <w:pStyle w:val="Bezodstpw"/>
              <w:ind w:left="-79" w:right="-137"/>
              <w:jc w:val="center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4.5</w:t>
            </w:r>
          </w:p>
        </w:tc>
        <w:tc>
          <w:tcPr>
            <w:tcW w:w="4851" w:type="dxa"/>
            <w:gridSpan w:val="4"/>
          </w:tcPr>
          <w:p w14:paraId="0839666C" w14:textId="77777777" w:rsidR="0080724E" w:rsidRPr="00453C95" w:rsidRDefault="0080724E" w:rsidP="00453C95">
            <w:pPr>
              <w:pStyle w:val="Bezodstpw"/>
              <w:jc w:val="center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Kat. C</w:t>
            </w:r>
            <w:r w:rsidRPr="00453C95">
              <w:rPr>
                <w:rFonts w:ascii="Verdana" w:hAnsi="Verdana"/>
                <w:sz w:val="18"/>
                <w:szCs w:val="18"/>
                <w:vertAlign w:val="subscript"/>
              </w:rPr>
              <w:t>NR</w:t>
            </w:r>
          </w:p>
        </w:tc>
      </w:tr>
      <w:tr w:rsidR="0080724E" w:rsidRPr="00453C95" w14:paraId="3EF7D748" w14:textId="77777777" w:rsidTr="0080724E">
        <w:tc>
          <w:tcPr>
            <w:tcW w:w="2376" w:type="dxa"/>
          </w:tcPr>
          <w:p w14:paraId="2FC7A54F" w14:textId="77777777" w:rsidR="0080724E" w:rsidRPr="00453C95" w:rsidRDefault="0080724E" w:rsidP="00453C95">
            <w:pPr>
              <w:pStyle w:val="Bezodstpw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Zawartość pyłów</w:t>
            </w:r>
            <w:r w:rsidRPr="00453C95">
              <w:rPr>
                <w:rFonts w:ascii="Verdana" w:hAnsi="Verdana"/>
                <w:sz w:val="18"/>
                <w:szCs w:val="18"/>
                <w:vertAlign w:val="superscript"/>
              </w:rPr>
              <w:t>**)</w:t>
            </w:r>
            <w:r w:rsidRPr="00453C95">
              <w:rPr>
                <w:rFonts w:ascii="Verdana" w:hAnsi="Verdana"/>
                <w:sz w:val="18"/>
                <w:szCs w:val="18"/>
              </w:rPr>
              <w:t xml:space="preserve"> w kruszywie grubym</w:t>
            </w:r>
          </w:p>
        </w:tc>
        <w:tc>
          <w:tcPr>
            <w:tcW w:w="1021" w:type="dxa"/>
          </w:tcPr>
          <w:p w14:paraId="191D828F" w14:textId="77777777" w:rsidR="0080724E" w:rsidRPr="00453C95" w:rsidRDefault="0080724E" w:rsidP="00453C95">
            <w:pPr>
              <w:pStyle w:val="Bezodstpw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PN-EN</w:t>
            </w:r>
          </w:p>
          <w:p w14:paraId="1C266249" w14:textId="77777777" w:rsidR="0080724E" w:rsidRPr="00453C95" w:rsidRDefault="0080724E" w:rsidP="00453C95">
            <w:pPr>
              <w:pStyle w:val="Bezodstpw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 xml:space="preserve">933-1 </w:t>
            </w:r>
          </w:p>
        </w:tc>
        <w:tc>
          <w:tcPr>
            <w:tcW w:w="964" w:type="dxa"/>
          </w:tcPr>
          <w:p w14:paraId="07953A71" w14:textId="77777777" w:rsidR="0080724E" w:rsidRPr="00453C95" w:rsidRDefault="0080724E" w:rsidP="00453C95">
            <w:pPr>
              <w:pStyle w:val="Bezodstpw"/>
              <w:ind w:left="-79" w:right="-137"/>
              <w:jc w:val="center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4.6</w:t>
            </w:r>
          </w:p>
        </w:tc>
        <w:tc>
          <w:tcPr>
            <w:tcW w:w="4851" w:type="dxa"/>
            <w:gridSpan w:val="4"/>
          </w:tcPr>
          <w:p w14:paraId="02EFA775" w14:textId="77777777" w:rsidR="0080724E" w:rsidRPr="00453C95" w:rsidRDefault="0080724E" w:rsidP="00453C95">
            <w:pPr>
              <w:pStyle w:val="Bezodstpw"/>
              <w:jc w:val="center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Kat. f</w:t>
            </w:r>
            <w:r w:rsidRPr="00453C95">
              <w:rPr>
                <w:rFonts w:ascii="Verdana" w:hAnsi="Verdana"/>
                <w:sz w:val="18"/>
                <w:szCs w:val="18"/>
                <w:vertAlign w:val="subscript"/>
              </w:rPr>
              <w:t>Deklarowana</w:t>
            </w:r>
          </w:p>
        </w:tc>
      </w:tr>
      <w:tr w:rsidR="0080724E" w:rsidRPr="00453C95" w14:paraId="783220FE" w14:textId="77777777" w:rsidTr="0080724E">
        <w:tc>
          <w:tcPr>
            <w:tcW w:w="2376" w:type="dxa"/>
          </w:tcPr>
          <w:p w14:paraId="450AC7F4" w14:textId="77777777" w:rsidR="0080724E" w:rsidRPr="00453C95" w:rsidRDefault="0080724E" w:rsidP="00453C95">
            <w:pPr>
              <w:pStyle w:val="Bezodstpw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Zawartość pyłów</w:t>
            </w:r>
            <w:r w:rsidRPr="00453C95">
              <w:rPr>
                <w:rFonts w:ascii="Verdana" w:hAnsi="Verdana"/>
                <w:sz w:val="18"/>
                <w:szCs w:val="18"/>
                <w:vertAlign w:val="superscript"/>
              </w:rPr>
              <w:t xml:space="preserve">**)  </w:t>
            </w:r>
            <w:r w:rsidRPr="00453C95">
              <w:rPr>
                <w:rFonts w:ascii="Verdana" w:hAnsi="Verdana"/>
                <w:sz w:val="18"/>
                <w:szCs w:val="18"/>
              </w:rPr>
              <w:t xml:space="preserve"> w  kruszywie drobnym</w:t>
            </w:r>
          </w:p>
        </w:tc>
        <w:tc>
          <w:tcPr>
            <w:tcW w:w="1021" w:type="dxa"/>
          </w:tcPr>
          <w:p w14:paraId="49A5A5D2" w14:textId="77777777" w:rsidR="0080724E" w:rsidRPr="00453C95" w:rsidRDefault="0080724E" w:rsidP="00453C95">
            <w:pPr>
              <w:pStyle w:val="Bezodstpw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 xml:space="preserve">PN-EN   </w:t>
            </w:r>
          </w:p>
          <w:p w14:paraId="72D73C62" w14:textId="77777777" w:rsidR="0080724E" w:rsidRPr="00453C95" w:rsidRDefault="0080724E" w:rsidP="00453C95">
            <w:pPr>
              <w:pStyle w:val="Bezodstpw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 xml:space="preserve">933-1 </w:t>
            </w:r>
          </w:p>
        </w:tc>
        <w:tc>
          <w:tcPr>
            <w:tcW w:w="964" w:type="dxa"/>
          </w:tcPr>
          <w:p w14:paraId="4634664D" w14:textId="77777777" w:rsidR="0080724E" w:rsidRPr="00453C95" w:rsidRDefault="0080724E" w:rsidP="00453C95">
            <w:pPr>
              <w:pStyle w:val="Bezodstpw"/>
              <w:ind w:left="-79" w:right="-137"/>
              <w:jc w:val="center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4.6</w:t>
            </w:r>
          </w:p>
        </w:tc>
        <w:tc>
          <w:tcPr>
            <w:tcW w:w="4851" w:type="dxa"/>
            <w:gridSpan w:val="4"/>
          </w:tcPr>
          <w:p w14:paraId="6345649F" w14:textId="77777777" w:rsidR="0080724E" w:rsidRPr="00453C95" w:rsidRDefault="0080724E" w:rsidP="00453C95">
            <w:pPr>
              <w:pStyle w:val="Bezodstpw"/>
              <w:jc w:val="center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Kat. f</w:t>
            </w:r>
            <w:r w:rsidRPr="00453C95">
              <w:rPr>
                <w:rFonts w:ascii="Verdana" w:hAnsi="Verdana"/>
                <w:sz w:val="18"/>
                <w:szCs w:val="18"/>
                <w:vertAlign w:val="subscript"/>
              </w:rPr>
              <w:t>Deklarowana</w:t>
            </w:r>
          </w:p>
        </w:tc>
      </w:tr>
      <w:tr w:rsidR="0080724E" w:rsidRPr="00453C95" w14:paraId="102C5A94" w14:textId="77777777" w:rsidTr="0080724E">
        <w:tc>
          <w:tcPr>
            <w:tcW w:w="2376" w:type="dxa"/>
          </w:tcPr>
          <w:p w14:paraId="3628AC6E" w14:textId="77777777" w:rsidR="0080724E" w:rsidRPr="00453C95" w:rsidRDefault="0080724E" w:rsidP="00453C95">
            <w:pPr>
              <w:pStyle w:val="Bezodstpw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Jakość pyłów</w:t>
            </w:r>
          </w:p>
        </w:tc>
        <w:tc>
          <w:tcPr>
            <w:tcW w:w="1021" w:type="dxa"/>
          </w:tcPr>
          <w:p w14:paraId="516BD10D" w14:textId="77777777" w:rsidR="0080724E" w:rsidRPr="00453C95" w:rsidRDefault="0080724E" w:rsidP="00453C95">
            <w:pPr>
              <w:pStyle w:val="Bezodstpw"/>
              <w:jc w:val="center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-</w:t>
            </w:r>
          </w:p>
        </w:tc>
        <w:tc>
          <w:tcPr>
            <w:tcW w:w="964" w:type="dxa"/>
          </w:tcPr>
          <w:p w14:paraId="303FB870" w14:textId="77777777" w:rsidR="0080724E" w:rsidRPr="00453C95" w:rsidRDefault="0080724E" w:rsidP="00453C95">
            <w:pPr>
              <w:pStyle w:val="Bezodstpw"/>
              <w:ind w:left="-79" w:right="-137"/>
              <w:jc w:val="center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4.7</w:t>
            </w:r>
          </w:p>
        </w:tc>
        <w:tc>
          <w:tcPr>
            <w:tcW w:w="4851" w:type="dxa"/>
            <w:gridSpan w:val="4"/>
          </w:tcPr>
          <w:p w14:paraId="17937CED" w14:textId="77777777" w:rsidR="0080724E" w:rsidRPr="00453C95" w:rsidRDefault="0080724E" w:rsidP="00453C95">
            <w:pPr>
              <w:pStyle w:val="Bezodstpw"/>
              <w:jc w:val="center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Brak wymagań</w:t>
            </w:r>
          </w:p>
        </w:tc>
      </w:tr>
      <w:tr w:rsidR="0080724E" w:rsidRPr="00453C95" w14:paraId="2EB874DC" w14:textId="77777777" w:rsidTr="0080724E">
        <w:tc>
          <w:tcPr>
            <w:tcW w:w="2376" w:type="dxa"/>
          </w:tcPr>
          <w:p w14:paraId="109BA860" w14:textId="77777777" w:rsidR="0080724E" w:rsidRPr="00453C95" w:rsidRDefault="0080724E" w:rsidP="00453C95">
            <w:pPr>
              <w:pStyle w:val="Bezodstpw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Odporność na rozdrabnianie kruszywa grubego</w:t>
            </w:r>
          </w:p>
        </w:tc>
        <w:tc>
          <w:tcPr>
            <w:tcW w:w="1021" w:type="dxa"/>
          </w:tcPr>
          <w:p w14:paraId="3E971EBA" w14:textId="77777777" w:rsidR="0080724E" w:rsidRPr="00453C95" w:rsidRDefault="0080724E" w:rsidP="00453C95">
            <w:pPr>
              <w:pStyle w:val="Bezodstpw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 xml:space="preserve">PN-EN </w:t>
            </w:r>
          </w:p>
          <w:p w14:paraId="468293B8" w14:textId="77777777" w:rsidR="0080724E" w:rsidRPr="00453C95" w:rsidRDefault="0080724E" w:rsidP="00453C95">
            <w:pPr>
              <w:pStyle w:val="Bezodstpw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 xml:space="preserve">1097-2  </w:t>
            </w:r>
          </w:p>
        </w:tc>
        <w:tc>
          <w:tcPr>
            <w:tcW w:w="964" w:type="dxa"/>
          </w:tcPr>
          <w:p w14:paraId="1A69E4FE" w14:textId="77777777" w:rsidR="0080724E" w:rsidRPr="00453C95" w:rsidRDefault="0080724E" w:rsidP="00453C95">
            <w:pPr>
              <w:pStyle w:val="Bezodstpw"/>
              <w:ind w:left="-79" w:right="-137"/>
              <w:jc w:val="center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5.2</w:t>
            </w:r>
          </w:p>
        </w:tc>
        <w:tc>
          <w:tcPr>
            <w:tcW w:w="2213" w:type="dxa"/>
          </w:tcPr>
          <w:p w14:paraId="6B82B45F" w14:textId="77777777" w:rsidR="0080724E" w:rsidRPr="00453C95" w:rsidRDefault="0080724E" w:rsidP="00453C95">
            <w:pPr>
              <w:pStyle w:val="Bezodstpw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  <w:r w:rsidRPr="00453C95">
              <w:rPr>
                <w:rFonts w:ascii="Verdana" w:hAnsi="Verdana"/>
                <w:sz w:val="18"/>
                <w:szCs w:val="18"/>
                <w:lang w:val="en-US"/>
              </w:rPr>
              <w:t>Kat. LA</w:t>
            </w:r>
            <w:r w:rsidRPr="00453C95">
              <w:rPr>
                <w:rFonts w:ascii="Verdana" w:hAnsi="Verdana"/>
                <w:sz w:val="18"/>
                <w:szCs w:val="18"/>
                <w:vertAlign w:val="subscript"/>
                <w:lang w:val="en-US"/>
              </w:rPr>
              <w:t>60</w:t>
            </w:r>
          </w:p>
        </w:tc>
        <w:tc>
          <w:tcPr>
            <w:tcW w:w="2638" w:type="dxa"/>
            <w:gridSpan w:val="3"/>
          </w:tcPr>
          <w:p w14:paraId="104E8106" w14:textId="77777777" w:rsidR="0080724E" w:rsidRPr="00453C95" w:rsidRDefault="0080724E" w:rsidP="00453C95">
            <w:pPr>
              <w:pStyle w:val="Bezodstpw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  <w:r w:rsidRPr="00453C95">
              <w:rPr>
                <w:rFonts w:ascii="Verdana" w:hAnsi="Verdana"/>
                <w:sz w:val="18"/>
                <w:szCs w:val="18"/>
                <w:lang w:val="en-US"/>
              </w:rPr>
              <w:t>Kat. LA</w:t>
            </w:r>
            <w:r w:rsidRPr="00453C95">
              <w:rPr>
                <w:rFonts w:ascii="Verdana" w:hAnsi="Verdana"/>
                <w:sz w:val="18"/>
                <w:szCs w:val="18"/>
                <w:vertAlign w:val="subscript"/>
                <w:lang w:val="en-US"/>
              </w:rPr>
              <w:t>50</w:t>
            </w:r>
          </w:p>
        </w:tc>
      </w:tr>
      <w:tr w:rsidR="0080724E" w:rsidRPr="00453C95" w14:paraId="1AE16B26" w14:textId="77777777" w:rsidTr="0080724E">
        <w:tc>
          <w:tcPr>
            <w:tcW w:w="2376" w:type="dxa"/>
          </w:tcPr>
          <w:p w14:paraId="7567DFCE" w14:textId="77777777" w:rsidR="0080724E" w:rsidRPr="00453C95" w:rsidRDefault="0080724E" w:rsidP="00453C95">
            <w:pPr>
              <w:pStyle w:val="Bezodstpw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Odporność na ścieranie kruszyw grubych</w:t>
            </w:r>
          </w:p>
        </w:tc>
        <w:tc>
          <w:tcPr>
            <w:tcW w:w="1021" w:type="dxa"/>
          </w:tcPr>
          <w:p w14:paraId="2D01D168" w14:textId="77777777" w:rsidR="0080724E" w:rsidRPr="00453C95" w:rsidRDefault="0080724E" w:rsidP="00453C95">
            <w:pPr>
              <w:pStyle w:val="Bezodstpw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 xml:space="preserve">PN-EN  </w:t>
            </w:r>
          </w:p>
          <w:p w14:paraId="39CB4817" w14:textId="77777777" w:rsidR="0080724E" w:rsidRPr="00453C95" w:rsidRDefault="0080724E" w:rsidP="00453C95">
            <w:pPr>
              <w:pStyle w:val="Bezodstpw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 xml:space="preserve">1097-1  </w:t>
            </w:r>
          </w:p>
        </w:tc>
        <w:tc>
          <w:tcPr>
            <w:tcW w:w="964" w:type="dxa"/>
          </w:tcPr>
          <w:p w14:paraId="469974DE" w14:textId="77777777" w:rsidR="0080724E" w:rsidRPr="00453C95" w:rsidRDefault="0080724E" w:rsidP="00453C95">
            <w:pPr>
              <w:pStyle w:val="Bezodstpw"/>
              <w:ind w:left="-79" w:right="-137"/>
              <w:jc w:val="center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5.3</w:t>
            </w:r>
          </w:p>
        </w:tc>
        <w:tc>
          <w:tcPr>
            <w:tcW w:w="4851" w:type="dxa"/>
            <w:gridSpan w:val="4"/>
          </w:tcPr>
          <w:p w14:paraId="082552AD" w14:textId="77777777" w:rsidR="0080724E" w:rsidRPr="00453C95" w:rsidRDefault="0080724E" w:rsidP="00453C95">
            <w:pPr>
              <w:pStyle w:val="Bezodstpw"/>
              <w:jc w:val="center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Kat. M</w:t>
            </w:r>
            <w:r w:rsidRPr="00453C95">
              <w:rPr>
                <w:rFonts w:ascii="Verdana" w:hAnsi="Verdana"/>
                <w:sz w:val="18"/>
                <w:szCs w:val="18"/>
                <w:vertAlign w:val="subscript"/>
              </w:rPr>
              <w:t>DE</w:t>
            </w:r>
            <w:r w:rsidRPr="00453C95">
              <w:rPr>
                <w:rFonts w:ascii="Verdana" w:hAnsi="Verdana"/>
                <w:sz w:val="18"/>
                <w:szCs w:val="18"/>
              </w:rPr>
              <w:t>NR</w:t>
            </w:r>
          </w:p>
        </w:tc>
      </w:tr>
      <w:tr w:rsidR="0080724E" w:rsidRPr="00453C95" w14:paraId="3DEF37D1" w14:textId="77777777" w:rsidTr="0080724E">
        <w:tc>
          <w:tcPr>
            <w:tcW w:w="2376" w:type="dxa"/>
          </w:tcPr>
          <w:p w14:paraId="54D86267" w14:textId="77777777" w:rsidR="0080724E" w:rsidRPr="00453C95" w:rsidRDefault="0080724E" w:rsidP="00453C95">
            <w:pPr>
              <w:pStyle w:val="Bezodstpw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Gęstość ziaren</w:t>
            </w:r>
          </w:p>
        </w:tc>
        <w:tc>
          <w:tcPr>
            <w:tcW w:w="1021" w:type="dxa"/>
          </w:tcPr>
          <w:p w14:paraId="0C43DBD8" w14:textId="77777777" w:rsidR="0080724E" w:rsidRPr="00453C95" w:rsidRDefault="0080724E" w:rsidP="00453C95">
            <w:pPr>
              <w:pStyle w:val="Bezodstpw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 xml:space="preserve">PN-EN 1097-6, roz. 7, 8 i 9  </w:t>
            </w:r>
          </w:p>
        </w:tc>
        <w:tc>
          <w:tcPr>
            <w:tcW w:w="964" w:type="dxa"/>
          </w:tcPr>
          <w:p w14:paraId="22559974" w14:textId="77777777" w:rsidR="0080724E" w:rsidRPr="00453C95" w:rsidRDefault="0080724E" w:rsidP="00453C95">
            <w:pPr>
              <w:pStyle w:val="Bezodstpw"/>
              <w:ind w:left="-79" w:right="-137"/>
              <w:jc w:val="center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5.4</w:t>
            </w:r>
          </w:p>
        </w:tc>
        <w:tc>
          <w:tcPr>
            <w:tcW w:w="4851" w:type="dxa"/>
            <w:gridSpan w:val="4"/>
          </w:tcPr>
          <w:p w14:paraId="48ECC285" w14:textId="77777777" w:rsidR="0080724E" w:rsidRPr="00453C95" w:rsidRDefault="0080724E" w:rsidP="00453C95">
            <w:pPr>
              <w:pStyle w:val="Bezodstpw"/>
              <w:jc w:val="center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Deklarowana</w:t>
            </w:r>
          </w:p>
        </w:tc>
      </w:tr>
      <w:tr w:rsidR="0080724E" w:rsidRPr="00453C95" w14:paraId="4987BB4D" w14:textId="77777777" w:rsidTr="0080724E">
        <w:tc>
          <w:tcPr>
            <w:tcW w:w="2376" w:type="dxa"/>
          </w:tcPr>
          <w:p w14:paraId="1D3D1C0D" w14:textId="77777777" w:rsidR="0080724E" w:rsidRPr="00453C95" w:rsidRDefault="0080724E" w:rsidP="00453C95">
            <w:pPr>
              <w:pStyle w:val="Bezodstpw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Siarczany rozpuszczalne w kwasie</w:t>
            </w:r>
          </w:p>
        </w:tc>
        <w:tc>
          <w:tcPr>
            <w:tcW w:w="1021" w:type="dxa"/>
          </w:tcPr>
          <w:p w14:paraId="4C69F15E" w14:textId="77777777" w:rsidR="0080724E" w:rsidRPr="00453C95" w:rsidRDefault="0080724E" w:rsidP="00453C95">
            <w:pPr>
              <w:pStyle w:val="Bezodstpw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PN-EN</w:t>
            </w:r>
          </w:p>
          <w:p w14:paraId="175D8A67" w14:textId="77777777" w:rsidR="0080724E" w:rsidRPr="00453C95" w:rsidRDefault="0080724E" w:rsidP="00453C95">
            <w:pPr>
              <w:pStyle w:val="Bezodstpw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 xml:space="preserve">1744-1 </w:t>
            </w:r>
          </w:p>
        </w:tc>
        <w:tc>
          <w:tcPr>
            <w:tcW w:w="964" w:type="dxa"/>
          </w:tcPr>
          <w:p w14:paraId="7A93506E" w14:textId="77777777" w:rsidR="0080724E" w:rsidRPr="00453C95" w:rsidRDefault="0080724E" w:rsidP="00453C95">
            <w:pPr>
              <w:pStyle w:val="Bezodstpw"/>
              <w:ind w:left="-79" w:right="-137"/>
              <w:jc w:val="center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6.2</w:t>
            </w:r>
          </w:p>
        </w:tc>
        <w:tc>
          <w:tcPr>
            <w:tcW w:w="4851" w:type="dxa"/>
            <w:gridSpan w:val="4"/>
          </w:tcPr>
          <w:p w14:paraId="008182F4" w14:textId="77777777" w:rsidR="0080724E" w:rsidRPr="00453C95" w:rsidRDefault="0080724E" w:rsidP="00453C95">
            <w:pPr>
              <w:pStyle w:val="Bezodstpw"/>
              <w:jc w:val="center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Kruszywo kamienne:  kat. AS</w:t>
            </w:r>
            <w:r w:rsidRPr="00453C95">
              <w:rPr>
                <w:rFonts w:ascii="Verdana" w:hAnsi="Verdana"/>
                <w:sz w:val="18"/>
                <w:szCs w:val="18"/>
                <w:vertAlign w:val="subscript"/>
              </w:rPr>
              <w:t>0,2</w:t>
            </w:r>
          </w:p>
          <w:p w14:paraId="038968D7" w14:textId="77777777" w:rsidR="0080724E" w:rsidRPr="00453C95" w:rsidRDefault="0080724E" w:rsidP="00453C95">
            <w:pPr>
              <w:pStyle w:val="Bezodstpw"/>
              <w:jc w:val="center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żużel kawałkowy wielkopiecowy: kat. AS</w:t>
            </w:r>
            <w:r w:rsidRPr="00453C95">
              <w:rPr>
                <w:rFonts w:ascii="Verdana" w:hAnsi="Verdana"/>
                <w:sz w:val="18"/>
                <w:szCs w:val="18"/>
                <w:vertAlign w:val="subscript"/>
              </w:rPr>
              <w:t>1,0</w:t>
            </w:r>
          </w:p>
        </w:tc>
      </w:tr>
      <w:tr w:rsidR="0080724E" w:rsidRPr="00453C95" w14:paraId="766D060D" w14:textId="77777777" w:rsidTr="0080724E">
        <w:tc>
          <w:tcPr>
            <w:tcW w:w="2376" w:type="dxa"/>
          </w:tcPr>
          <w:p w14:paraId="77294AF9" w14:textId="77777777" w:rsidR="0080724E" w:rsidRPr="00453C95" w:rsidRDefault="0080724E" w:rsidP="00453C95">
            <w:pPr>
              <w:pStyle w:val="Bezodstpw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Całkowita zawartość siarki</w:t>
            </w:r>
          </w:p>
        </w:tc>
        <w:tc>
          <w:tcPr>
            <w:tcW w:w="1021" w:type="dxa"/>
          </w:tcPr>
          <w:p w14:paraId="062E36C9" w14:textId="77777777" w:rsidR="0080724E" w:rsidRPr="00453C95" w:rsidRDefault="0080724E" w:rsidP="00453C95">
            <w:pPr>
              <w:pStyle w:val="Bezodstpw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 xml:space="preserve">PN-EN </w:t>
            </w:r>
          </w:p>
          <w:p w14:paraId="35F8681B" w14:textId="77777777" w:rsidR="0080724E" w:rsidRPr="00453C95" w:rsidRDefault="0080724E" w:rsidP="00453C95">
            <w:pPr>
              <w:pStyle w:val="Bezodstpw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1744-1</w:t>
            </w:r>
          </w:p>
        </w:tc>
        <w:tc>
          <w:tcPr>
            <w:tcW w:w="964" w:type="dxa"/>
          </w:tcPr>
          <w:p w14:paraId="15BE984C" w14:textId="77777777" w:rsidR="0080724E" w:rsidRPr="00453C95" w:rsidRDefault="0080724E" w:rsidP="00453C95">
            <w:pPr>
              <w:pStyle w:val="Bezodstpw"/>
              <w:ind w:left="-79" w:right="-137"/>
              <w:jc w:val="center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6.3</w:t>
            </w:r>
          </w:p>
        </w:tc>
        <w:tc>
          <w:tcPr>
            <w:tcW w:w="4851" w:type="dxa"/>
            <w:gridSpan w:val="4"/>
          </w:tcPr>
          <w:p w14:paraId="4BE54FD6" w14:textId="77777777" w:rsidR="0080724E" w:rsidRPr="00453C95" w:rsidRDefault="0080724E" w:rsidP="00453C95">
            <w:pPr>
              <w:pStyle w:val="Bezodstpw"/>
              <w:jc w:val="center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Kruszywo kamienne: kat. S</w:t>
            </w:r>
            <w:r w:rsidRPr="00453C95">
              <w:rPr>
                <w:rFonts w:ascii="Verdana" w:hAnsi="Verdana"/>
                <w:sz w:val="18"/>
                <w:szCs w:val="18"/>
                <w:vertAlign w:val="subscript"/>
              </w:rPr>
              <w:t>NR</w:t>
            </w:r>
            <w:r w:rsidRPr="00453C95">
              <w:rPr>
                <w:rFonts w:ascii="Verdana" w:hAnsi="Verdana"/>
                <w:sz w:val="18"/>
                <w:szCs w:val="18"/>
              </w:rPr>
              <w:t>,</w:t>
            </w:r>
          </w:p>
          <w:p w14:paraId="37348F5F" w14:textId="77777777" w:rsidR="0080724E" w:rsidRPr="00453C95" w:rsidRDefault="0080724E" w:rsidP="00453C95">
            <w:pPr>
              <w:pStyle w:val="Bezodstpw"/>
              <w:jc w:val="center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żużel kawałkowy wielkopiecowy: kat. S</w:t>
            </w:r>
            <w:r w:rsidRPr="00453C95">
              <w:rPr>
                <w:rFonts w:ascii="Verdana" w:hAnsi="Verdana"/>
                <w:sz w:val="18"/>
                <w:szCs w:val="18"/>
                <w:vertAlign w:val="subscript"/>
              </w:rPr>
              <w:t>2</w:t>
            </w:r>
          </w:p>
        </w:tc>
      </w:tr>
      <w:tr w:rsidR="0080724E" w:rsidRPr="00453C95" w14:paraId="4D84B9FA" w14:textId="77777777" w:rsidTr="0080724E">
        <w:tc>
          <w:tcPr>
            <w:tcW w:w="2376" w:type="dxa"/>
          </w:tcPr>
          <w:p w14:paraId="4F8E190F" w14:textId="77777777" w:rsidR="0080724E" w:rsidRPr="00453C95" w:rsidRDefault="0080724E" w:rsidP="00453C95">
            <w:pPr>
              <w:pStyle w:val="Bezodstpw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Składniki wpływające na szybkość wiązania i twardnienia mieszanek  związanych   hydraulicznie</w:t>
            </w:r>
          </w:p>
        </w:tc>
        <w:tc>
          <w:tcPr>
            <w:tcW w:w="1021" w:type="dxa"/>
          </w:tcPr>
          <w:p w14:paraId="19642380" w14:textId="77777777" w:rsidR="0080724E" w:rsidRPr="00453C95" w:rsidRDefault="0080724E" w:rsidP="00453C95">
            <w:pPr>
              <w:pStyle w:val="Bezodstpw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PN-EN</w:t>
            </w:r>
          </w:p>
          <w:p w14:paraId="31B2B12E" w14:textId="77777777" w:rsidR="0080724E" w:rsidRPr="00453C95" w:rsidRDefault="0080724E" w:rsidP="00453C95">
            <w:pPr>
              <w:pStyle w:val="Bezodstpw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 xml:space="preserve">1744-1 </w:t>
            </w:r>
          </w:p>
        </w:tc>
        <w:tc>
          <w:tcPr>
            <w:tcW w:w="964" w:type="dxa"/>
          </w:tcPr>
          <w:p w14:paraId="2F43F6B9" w14:textId="77777777" w:rsidR="0080724E" w:rsidRPr="00453C95" w:rsidRDefault="0080724E" w:rsidP="00453C95">
            <w:pPr>
              <w:pStyle w:val="Bezodstpw"/>
              <w:ind w:left="-79" w:right="-137"/>
              <w:jc w:val="center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6.4.1</w:t>
            </w:r>
          </w:p>
        </w:tc>
        <w:tc>
          <w:tcPr>
            <w:tcW w:w="4851" w:type="dxa"/>
            <w:gridSpan w:val="4"/>
          </w:tcPr>
          <w:p w14:paraId="5D5CD5D8" w14:textId="77777777" w:rsidR="0080724E" w:rsidRPr="00453C95" w:rsidRDefault="0080724E" w:rsidP="00453C95">
            <w:pPr>
              <w:pStyle w:val="Bezodstpw"/>
              <w:jc w:val="center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Deklarowana</w:t>
            </w:r>
          </w:p>
        </w:tc>
      </w:tr>
      <w:tr w:rsidR="0080724E" w:rsidRPr="00453C95" w14:paraId="3704C482" w14:textId="77777777" w:rsidTr="0080724E">
        <w:tc>
          <w:tcPr>
            <w:tcW w:w="2376" w:type="dxa"/>
          </w:tcPr>
          <w:p w14:paraId="77DF84FB" w14:textId="77777777" w:rsidR="0080724E" w:rsidRPr="00453C95" w:rsidRDefault="0080724E" w:rsidP="00453C95">
            <w:pPr>
              <w:pStyle w:val="Bezodstpw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Stałość objętości żużla stalowniczego</w:t>
            </w:r>
          </w:p>
        </w:tc>
        <w:tc>
          <w:tcPr>
            <w:tcW w:w="1021" w:type="dxa"/>
          </w:tcPr>
          <w:p w14:paraId="54FD973B" w14:textId="77777777" w:rsidR="0080724E" w:rsidRPr="00453C95" w:rsidRDefault="0080724E" w:rsidP="00453C95">
            <w:pPr>
              <w:pStyle w:val="Bezodstpw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 xml:space="preserve">PN-EN 1744-1, roz. 19.3  </w:t>
            </w:r>
          </w:p>
        </w:tc>
        <w:tc>
          <w:tcPr>
            <w:tcW w:w="964" w:type="dxa"/>
          </w:tcPr>
          <w:p w14:paraId="1F9F8AA0" w14:textId="77777777" w:rsidR="0080724E" w:rsidRPr="00453C95" w:rsidRDefault="0080724E" w:rsidP="00453C95">
            <w:pPr>
              <w:pStyle w:val="Bezodstpw"/>
              <w:ind w:left="-79" w:right="-137"/>
              <w:jc w:val="center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6.4.2.1</w:t>
            </w:r>
          </w:p>
        </w:tc>
        <w:tc>
          <w:tcPr>
            <w:tcW w:w="4851" w:type="dxa"/>
            <w:gridSpan w:val="4"/>
          </w:tcPr>
          <w:p w14:paraId="4695EDF2" w14:textId="77777777" w:rsidR="0080724E" w:rsidRPr="00453C95" w:rsidRDefault="0080724E" w:rsidP="00453C95">
            <w:pPr>
              <w:pStyle w:val="Bezodstpw"/>
              <w:jc w:val="center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Kat. V</w:t>
            </w:r>
            <w:r w:rsidRPr="00453C95">
              <w:rPr>
                <w:rFonts w:ascii="Verdana" w:hAnsi="Verdana"/>
                <w:sz w:val="18"/>
                <w:szCs w:val="18"/>
                <w:vertAlign w:val="subscript"/>
              </w:rPr>
              <w:t>5</w:t>
            </w:r>
          </w:p>
          <w:p w14:paraId="00D6443F" w14:textId="77777777" w:rsidR="0080724E" w:rsidRPr="00453C95" w:rsidRDefault="0080724E" w:rsidP="00453C95">
            <w:pPr>
              <w:pStyle w:val="Bezodstpw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80724E" w:rsidRPr="00453C95" w14:paraId="0EB33BFF" w14:textId="77777777" w:rsidTr="0080724E">
        <w:tc>
          <w:tcPr>
            <w:tcW w:w="2376" w:type="dxa"/>
          </w:tcPr>
          <w:p w14:paraId="4CF37BBB" w14:textId="77777777" w:rsidR="0080724E" w:rsidRPr="00453C95" w:rsidRDefault="0080724E" w:rsidP="00453C95">
            <w:pPr>
              <w:pStyle w:val="Bezodstpw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Rozpad krzemianowy w żużlu wielkopiec. kawałkowym</w:t>
            </w:r>
          </w:p>
        </w:tc>
        <w:tc>
          <w:tcPr>
            <w:tcW w:w="1021" w:type="dxa"/>
          </w:tcPr>
          <w:p w14:paraId="33DE8555" w14:textId="77777777" w:rsidR="0080724E" w:rsidRPr="00453C95" w:rsidRDefault="0080724E" w:rsidP="00453C95">
            <w:pPr>
              <w:pStyle w:val="Bezodstpw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 xml:space="preserve">PN-EN 1744-1, p. 19.1   </w:t>
            </w:r>
          </w:p>
        </w:tc>
        <w:tc>
          <w:tcPr>
            <w:tcW w:w="964" w:type="dxa"/>
          </w:tcPr>
          <w:p w14:paraId="7AADE3E5" w14:textId="77777777" w:rsidR="0080724E" w:rsidRPr="00453C95" w:rsidRDefault="0080724E" w:rsidP="00453C95">
            <w:pPr>
              <w:pStyle w:val="Bezodstpw"/>
              <w:ind w:left="-79" w:right="-137"/>
              <w:jc w:val="center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6.4.2.2</w:t>
            </w:r>
          </w:p>
        </w:tc>
        <w:tc>
          <w:tcPr>
            <w:tcW w:w="4851" w:type="dxa"/>
            <w:gridSpan w:val="4"/>
          </w:tcPr>
          <w:p w14:paraId="7C0CB61C" w14:textId="77777777" w:rsidR="0080724E" w:rsidRPr="00453C95" w:rsidRDefault="0080724E" w:rsidP="00453C95">
            <w:pPr>
              <w:pStyle w:val="Bezodstpw"/>
              <w:jc w:val="center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Brak rozpadu</w:t>
            </w:r>
          </w:p>
        </w:tc>
      </w:tr>
      <w:tr w:rsidR="0080724E" w:rsidRPr="00453C95" w14:paraId="43A07E91" w14:textId="77777777" w:rsidTr="0080724E">
        <w:tc>
          <w:tcPr>
            <w:tcW w:w="2376" w:type="dxa"/>
          </w:tcPr>
          <w:p w14:paraId="0D1167CD" w14:textId="77777777" w:rsidR="0080724E" w:rsidRPr="00453C95" w:rsidRDefault="0080724E" w:rsidP="00453C95">
            <w:pPr>
              <w:pStyle w:val="Bezodstpw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Rozpad żelazawy w żużlu wielkopiec. kawałkowym</w:t>
            </w:r>
          </w:p>
        </w:tc>
        <w:tc>
          <w:tcPr>
            <w:tcW w:w="1021" w:type="dxa"/>
          </w:tcPr>
          <w:p w14:paraId="6FC7E5DB" w14:textId="77777777" w:rsidR="0080724E" w:rsidRPr="00453C95" w:rsidRDefault="0080724E" w:rsidP="00453C95">
            <w:pPr>
              <w:pStyle w:val="Bezodstpw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 xml:space="preserve">PN-EN 1744-1, p.19.2 </w:t>
            </w:r>
          </w:p>
        </w:tc>
        <w:tc>
          <w:tcPr>
            <w:tcW w:w="964" w:type="dxa"/>
          </w:tcPr>
          <w:p w14:paraId="62CA0036" w14:textId="77777777" w:rsidR="0080724E" w:rsidRPr="00453C95" w:rsidRDefault="0080724E" w:rsidP="00453C95">
            <w:pPr>
              <w:pStyle w:val="Bezodstpw"/>
              <w:ind w:left="-79" w:right="-137"/>
              <w:jc w:val="center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6.4.2.3</w:t>
            </w:r>
          </w:p>
        </w:tc>
        <w:tc>
          <w:tcPr>
            <w:tcW w:w="4851" w:type="dxa"/>
            <w:gridSpan w:val="4"/>
          </w:tcPr>
          <w:p w14:paraId="7A7708FB" w14:textId="77777777" w:rsidR="0080724E" w:rsidRPr="00453C95" w:rsidRDefault="0080724E" w:rsidP="00453C95">
            <w:pPr>
              <w:pStyle w:val="Bezodstpw"/>
              <w:jc w:val="center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Brak rozpadu</w:t>
            </w:r>
          </w:p>
        </w:tc>
      </w:tr>
      <w:tr w:rsidR="0080724E" w:rsidRPr="00453C95" w14:paraId="4769311A" w14:textId="77777777" w:rsidTr="0080724E">
        <w:tc>
          <w:tcPr>
            <w:tcW w:w="2376" w:type="dxa"/>
          </w:tcPr>
          <w:p w14:paraId="7F246467" w14:textId="77777777" w:rsidR="0080724E" w:rsidRPr="00453C95" w:rsidRDefault="0080724E" w:rsidP="00453C95">
            <w:pPr>
              <w:pStyle w:val="Bezodstpw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Składniki rozpuszczalne w wodzie</w:t>
            </w:r>
          </w:p>
        </w:tc>
        <w:tc>
          <w:tcPr>
            <w:tcW w:w="1021" w:type="dxa"/>
          </w:tcPr>
          <w:p w14:paraId="322CBA8E" w14:textId="77777777" w:rsidR="0080724E" w:rsidRPr="00453C95" w:rsidRDefault="0080724E" w:rsidP="00453C95">
            <w:pPr>
              <w:pStyle w:val="Bezodstpw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 xml:space="preserve">PN-EN 1744-3 </w:t>
            </w:r>
          </w:p>
        </w:tc>
        <w:tc>
          <w:tcPr>
            <w:tcW w:w="964" w:type="dxa"/>
          </w:tcPr>
          <w:p w14:paraId="78FDAC3B" w14:textId="77777777" w:rsidR="0080724E" w:rsidRPr="00453C95" w:rsidRDefault="0080724E" w:rsidP="00453C95">
            <w:pPr>
              <w:pStyle w:val="Bezodstpw"/>
              <w:ind w:left="-79" w:right="-137"/>
              <w:jc w:val="center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6.4.3</w:t>
            </w:r>
          </w:p>
        </w:tc>
        <w:tc>
          <w:tcPr>
            <w:tcW w:w="4851" w:type="dxa"/>
            <w:gridSpan w:val="4"/>
          </w:tcPr>
          <w:p w14:paraId="36C53AB0" w14:textId="77777777" w:rsidR="0080724E" w:rsidRPr="00453C95" w:rsidRDefault="0080724E" w:rsidP="00453C95">
            <w:pPr>
              <w:pStyle w:val="Bezodstpw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Brak substancji szkodliwych dla środowiska wg odrębnych przepisów</w:t>
            </w:r>
          </w:p>
        </w:tc>
      </w:tr>
      <w:tr w:rsidR="0080724E" w:rsidRPr="00453C95" w14:paraId="278A358B" w14:textId="77777777" w:rsidTr="0080724E">
        <w:tc>
          <w:tcPr>
            <w:tcW w:w="2376" w:type="dxa"/>
          </w:tcPr>
          <w:p w14:paraId="298D9102" w14:textId="77777777" w:rsidR="0080724E" w:rsidRPr="00453C95" w:rsidRDefault="0080724E" w:rsidP="00453C95">
            <w:pPr>
              <w:pStyle w:val="Bezodstpw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Zanieczyszczenia</w:t>
            </w:r>
          </w:p>
        </w:tc>
        <w:tc>
          <w:tcPr>
            <w:tcW w:w="1021" w:type="dxa"/>
          </w:tcPr>
          <w:p w14:paraId="3700B60B" w14:textId="77777777" w:rsidR="0080724E" w:rsidRPr="00453C95" w:rsidRDefault="0080724E" w:rsidP="00453C95">
            <w:pPr>
              <w:pStyle w:val="Bezodstpw"/>
              <w:jc w:val="center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-</w:t>
            </w:r>
          </w:p>
        </w:tc>
        <w:tc>
          <w:tcPr>
            <w:tcW w:w="964" w:type="dxa"/>
          </w:tcPr>
          <w:p w14:paraId="3154A64E" w14:textId="77777777" w:rsidR="0080724E" w:rsidRPr="00453C95" w:rsidRDefault="0080724E" w:rsidP="00453C95">
            <w:pPr>
              <w:pStyle w:val="Bezodstpw"/>
              <w:ind w:left="-79" w:right="-137"/>
              <w:jc w:val="center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6.4.4</w:t>
            </w:r>
          </w:p>
        </w:tc>
        <w:tc>
          <w:tcPr>
            <w:tcW w:w="4851" w:type="dxa"/>
            <w:gridSpan w:val="4"/>
          </w:tcPr>
          <w:p w14:paraId="177CBDCE" w14:textId="77777777" w:rsidR="0080724E" w:rsidRPr="00453C95" w:rsidRDefault="0080724E" w:rsidP="00453C95">
            <w:pPr>
              <w:pStyle w:val="Bezodstpw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Brak ciał obcych takich jak drewno, szkło i plastik, mogących pogorszyć wyrób końcowy</w:t>
            </w:r>
          </w:p>
        </w:tc>
      </w:tr>
      <w:tr w:rsidR="0080724E" w:rsidRPr="00453C95" w14:paraId="55817E45" w14:textId="77777777" w:rsidTr="0080724E">
        <w:tc>
          <w:tcPr>
            <w:tcW w:w="2376" w:type="dxa"/>
          </w:tcPr>
          <w:p w14:paraId="7C34E7B0" w14:textId="77777777" w:rsidR="0080724E" w:rsidRPr="00453C95" w:rsidRDefault="0080724E" w:rsidP="00453C95">
            <w:pPr>
              <w:pStyle w:val="Bezodstpw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Zgorzel słoneczna bazaltu</w:t>
            </w:r>
          </w:p>
        </w:tc>
        <w:tc>
          <w:tcPr>
            <w:tcW w:w="1021" w:type="dxa"/>
          </w:tcPr>
          <w:p w14:paraId="14A9551C" w14:textId="77777777" w:rsidR="0080724E" w:rsidRPr="00453C95" w:rsidRDefault="0080724E" w:rsidP="00453C95">
            <w:pPr>
              <w:pStyle w:val="Bezodstpw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 xml:space="preserve">PN-EN 1367-3 i PN-EN 1097-2 </w:t>
            </w:r>
          </w:p>
        </w:tc>
        <w:tc>
          <w:tcPr>
            <w:tcW w:w="964" w:type="dxa"/>
          </w:tcPr>
          <w:p w14:paraId="3F32C48D" w14:textId="77777777" w:rsidR="0080724E" w:rsidRPr="00453C95" w:rsidRDefault="0080724E" w:rsidP="00453C95">
            <w:pPr>
              <w:pStyle w:val="Bezodstpw"/>
              <w:ind w:left="-79" w:right="-137"/>
              <w:jc w:val="center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7.2</w:t>
            </w:r>
          </w:p>
        </w:tc>
        <w:tc>
          <w:tcPr>
            <w:tcW w:w="4851" w:type="dxa"/>
            <w:gridSpan w:val="4"/>
          </w:tcPr>
          <w:p w14:paraId="19AB239A" w14:textId="77777777" w:rsidR="0080724E" w:rsidRPr="00453C95" w:rsidRDefault="0080724E" w:rsidP="00453C95">
            <w:pPr>
              <w:pStyle w:val="Bezodstpw"/>
              <w:jc w:val="center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Kat. SB</w:t>
            </w:r>
            <w:r w:rsidRPr="00453C95">
              <w:rPr>
                <w:rFonts w:ascii="Verdana" w:hAnsi="Verdana"/>
                <w:sz w:val="18"/>
                <w:szCs w:val="18"/>
                <w:vertAlign w:val="subscript"/>
              </w:rPr>
              <w:t>LA</w:t>
            </w:r>
          </w:p>
        </w:tc>
      </w:tr>
      <w:tr w:rsidR="0080724E" w:rsidRPr="00453C95" w14:paraId="0422A07D" w14:textId="77777777" w:rsidTr="0080724E">
        <w:tc>
          <w:tcPr>
            <w:tcW w:w="2376" w:type="dxa"/>
          </w:tcPr>
          <w:p w14:paraId="63D6072A" w14:textId="77777777" w:rsidR="0080724E" w:rsidRPr="00453C95" w:rsidRDefault="0080724E" w:rsidP="00453C95">
            <w:pPr>
              <w:pStyle w:val="Bezodstpw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 xml:space="preserve">Nasiąkliwość </w:t>
            </w:r>
          </w:p>
          <w:p w14:paraId="24DDB7E4" w14:textId="77777777" w:rsidR="0080724E" w:rsidRPr="00453C95" w:rsidRDefault="0080724E" w:rsidP="00453C95">
            <w:pPr>
              <w:pStyle w:val="Bezodstpw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(Jeśli kruszywo nie spełni warunku W</w:t>
            </w:r>
            <w:r w:rsidRPr="00453C95">
              <w:rPr>
                <w:rFonts w:ascii="Verdana" w:hAnsi="Verdana"/>
                <w:sz w:val="18"/>
                <w:szCs w:val="18"/>
                <w:vertAlign w:val="subscript"/>
              </w:rPr>
              <w:t>24</w:t>
            </w:r>
            <w:r w:rsidRPr="00453C95">
              <w:rPr>
                <w:rFonts w:ascii="Verdana" w:hAnsi="Verdana"/>
                <w:sz w:val="18"/>
                <w:szCs w:val="18"/>
              </w:rPr>
              <w:t>2, to należy zba-</w:t>
            </w:r>
            <w:r w:rsidRPr="00453C95">
              <w:rPr>
                <w:rFonts w:ascii="Verdana" w:hAnsi="Verdana"/>
                <w:sz w:val="18"/>
                <w:szCs w:val="18"/>
              </w:rPr>
              <w:br/>
              <w:t>dać jego mrozoodporność wg p. 7.3.3 – wiersz poniżej)</w:t>
            </w:r>
          </w:p>
        </w:tc>
        <w:tc>
          <w:tcPr>
            <w:tcW w:w="1021" w:type="dxa"/>
          </w:tcPr>
          <w:p w14:paraId="68E4734D" w14:textId="77777777" w:rsidR="0080724E" w:rsidRPr="00453C95" w:rsidRDefault="0080724E" w:rsidP="00453C95">
            <w:pPr>
              <w:pStyle w:val="Bezodstpw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 xml:space="preserve">PN-EN 1097-6, roz. 7   </w:t>
            </w:r>
          </w:p>
        </w:tc>
        <w:tc>
          <w:tcPr>
            <w:tcW w:w="964" w:type="dxa"/>
          </w:tcPr>
          <w:p w14:paraId="1F284A22" w14:textId="77777777" w:rsidR="0080724E" w:rsidRPr="00453C95" w:rsidRDefault="0080724E" w:rsidP="00453C95">
            <w:pPr>
              <w:pStyle w:val="Bezodstpw"/>
              <w:ind w:left="-79" w:right="-137"/>
              <w:jc w:val="center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7.3.2</w:t>
            </w:r>
          </w:p>
        </w:tc>
        <w:tc>
          <w:tcPr>
            <w:tcW w:w="4851" w:type="dxa"/>
            <w:gridSpan w:val="4"/>
          </w:tcPr>
          <w:p w14:paraId="67B0C92D" w14:textId="77777777" w:rsidR="0080724E" w:rsidRPr="00453C95" w:rsidRDefault="0080724E" w:rsidP="00453C95">
            <w:pPr>
              <w:pStyle w:val="Bezodstpw"/>
              <w:jc w:val="center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Kat. W</w:t>
            </w:r>
            <w:r w:rsidRPr="00453C95">
              <w:rPr>
                <w:rFonts w:ascii="Verdana" w:hAnsi="Verdana"/>
                <w:sz w:val="18"/>
                <w:szCs w:val="18"/>
                <w:vertAlign w:val="subscript"/>
              </w:rPr>
              <w:t>24</w:t>
            </w:r>
            <w:r w:rsidRPr="00453C95">
              <w:rPr>
                <w:rFonts w:ascii="Verdana" w:hAnsi="Verdana"/>
                <w:sz w:val="18"/>
                <w:szCs w:val="18"/>
              </w:rPr>
              <w:t>2</w:t>
            </w:r>
          </w:p>
        </w:tc>
      </w:tr>
      <w:tr w:rsidR="0080724E" w:rsidRPr="00453C95" w14:paraId="3F30BA08" w14:textId="77777777" w:rsidTr="0080724E">
        <w:tc>
          <w:tcPr>
            <w:tcW w:w="2376" w:type="dxa"/>
          </w:tcPr>
          <w:p w14:paraId="3F73866B" w14:textId="77777777" w:rsidR="0080724E" w:rsidRPr="00453C95" w:rsidRDefault="0080724E" w:rsidP="00453C95">
            <w:pPr>
              <w:pStyle w:val="Bezodstpw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Mrozoodporność na frakcji kruszywa 8/16 mm  (Badanie</w:t>
            </w:r>
            <w:r w:rsidRPr="00453C95">
              <w:rPr>
                <w:rFonts w:ascii="Verdana" w:hAnsi="Verdana"/>
                <w:sz w:val="18"/>
                <w:szCs w:val="18"/>
              </w:rPr>
              <w:br/>
              <w:t>wykonywane tylko w przypadku, gdy nasiąkliwość kruszywa przekracza WA</w:t>
            </w:r>
            <w:r w:rsidRPr="00453C95">
              <w:rPr>
                <w:rFonts w:ascii="Verdana" w:hAnsi="Verdana"/>
                <w:sz w:val="18"/>
                <w:szCs w:val="18"/>
                <w:vertAlign w:val="subscript"/>
              </w:rPr>
              <w:t>24</w:t>
            </w:r>
            <w:r w:rsidRPr="00453C95">
              <w:rPr>
                <w:rFonts w:ascii="Verdana" w:hAnsi="Verdana"/>
                <w:sz w:val="18"/>
                <w:szCs w:val="18"/>
              </w:rPr>
              <w:t>2)</w:t>
            </w:r>
          </w:p>
        </w:tc>
        <w:tc>
          <w:tcPr>
            <w:tcW w:w="1021" w:type="dxa"/>
          </w:tcPr>
          <w:p w14:paraId="4DF89AC0" w14:textId="77777777" w:rsidR="0080724E" w:rsidRPr="00453C95" w:rsidRDefault="0080724E" w:rsidP="00453C95">
            <w:pPr>
              <w:pStyle w:val="Bezodstpw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 xml:space="preserve">PN-EN 1367-1 </w:t>
            </w:r>
          </w:p>
        </w:tc>
        <w:tc>
          <w:tcPr>
            <w:tcW w:w="964" w:type="dxa"/>
          </w:tcPr>
          <w:p w14:paraId="55559675" w14:textId="77777777" w:rsidR="0080724E" w:rsidRPr="00453C95" w:rsidRDefault="0080724E" w:rsidP="00453C95">
            <w:pPr>
              <w:pStyle w:val="Bezodstpw"/>
              <w:ind w:left="-79" w:right="-137"/>
              <w:jc w:val="center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7.3.3</w:t>
            </w:r>
          </w:p>
        </w:tc>
        <w:tc>
          <w:tcPr>
            <w:tcW w:w="2425" w:type="dxa"/>
            <w:gridSpan w:val="3"/>
          </w:tcPr>
          <w:p w14:paraId="4F79F71F" w14:textId="77777777" w:rsidR="0080724E" w:rsidRPr="00453C95" w:rsidRDefault="0080724E" w:rsidP="00453C95">
            <w:pPr>
              <w:pStyle w:val="Bezodstpw"/>
              <w:jc w:val="center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Skały magmowe i przeobrażo-</w:t>
            </w:r>
          </w:p>
          <w:p w14:paraId="150A3A54" w14:textId="77777777" w:rsidR="0080724E" w:rsidRPr="00453C95" w:rsidRDefault="0080724E" w:rsidP="00453C95">
            <w:pPr>
              <w:pStyle w:val="Bezodstpw"/>
              <w:jc w:val="center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ne: kat. F</w:t>
            </w:r>
            <w:r w:rsidRPr="00453C95">
              <w:rPr>
                <w:rFonts w:ascii="Verdana" w:hAnsi="Verdana"/>
                <w:sz w:val="18"/>
                <w:szCs w:val="18"/>
                <w:vertAlign w:val="subscript"/>
              </w:rPr>
              <w:t>4</w:t>
            </w:r>
          </w:p>
          <w:p w14:paraId="446C68BB" w14:textId="5217F49A" w:rsidR="0080724E" w:rsidRDefault="0080724E" w:rsidP="00453C95">
            <w:pPr>
              <w:pStyle w:val="Bezodstpw"/>
              <w:jc w:val="center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skały osadowe: kat. F</w:t>
            </w:r>
            <w:r w:rsidRPr="00453C95">
              <w:rPr>
                <w:rFonts w:ascii="Verdana" w:hAnsi="Verdana"/>
                <w:sz w:val="18"/>
                <w:szCs w:val="18"/>
                <w:vertAlign w:val="subscript"/>
              </w:rPr>
              <w:t>10</w:t>
            </w:r>
            <w:r w:rsidRPr="00453C95">
              <w:rPr>
                <w:rFonts w:ascii="Verdana" w:hAnsi="Verdana"/>
                <w:sz w:val="18"/>
                <w:szCs w:val="18"/>
              </w:rPr>
              <w:t>, kruszywa z recyklingu: kat. F</w:t>
            </w:r>
            <w:r w:rsidRPr="00453C95">
              <w:rPr>
                <w:rFonts w:ascii="Verdana" w:hAnsi="Verdana"/>
                <w:sz w:val="18"/>
                <w:szCs w:val="18"/>
                <w:vertAlign w:val="subscript"/>
              </w:rPr>
              <w:t>10</w:t>
            </w:r>
            <w:r w:rsidRPr="00453C95">
              <w:rPr>
                <w:rFonts w:ascii="Verdana" w:hAnsi="Verdana"/>
                <w:sz w:val="18"/>
                <w:szCs w:val="18"/>
              </w:rPr>
              <w:t xml:space="preserve"> (F</w:t>
            </w:r>
            <w:r w:rsidRPr="00453C95">
              <w:rPr>
                <w:rFonts w:ascii="Verdana" w:hAnsi="Verdana"/>
                <w:sz w:val="18"/>
                <w:szCs w:val="18"/>
                <w:vertAlign w:val="subscript"/>
              </w:rPr>
              <w:t>25</w:t>
            </w:r>
            <w:r w:rsidRPr="00453C95">
              <w:rPr>
                <w:rFonts w:ascii="Verdana" w:hAnsi="Verdana"/>
                <w:sz w:val="18"/>
                <w:szCs w:val="18"/>
              </w:rPr>
              <w:t>***)</w:t>
            </w:r>
          </w:p>
          <w:p w14:paraId="0DFA9AF7" w14:textId="4552BCCE" w:rsidR="00D35242" w:rsidRPr="00453C95" w:rsidRDefault="00D35242" w:rsidP="00453C95">
            <w:pPr>
              <w:pStyle w:val="Bezodstpw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26" w:type="dxa"/>
          </w:tcPr>
          <w:p w14:paraId="62179EB7" w14:textId="77777777" w:rsidR="0080724E" w:rsidRPr="00453C95" w:rsidRDefault="0080724E" w:rsidP="00453C95">
            <w:pPr>
              <w:pStyle w:val="Bezodstpw"/>
              <w:jc w:val="center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Kat. F</w:t>
            </w:r>
            <w:r w:rsidRPr="00453C95">
              <w:rPr>
                <w:rFonts w:ascii="Verdana" w:hAnsi="Verdana"/>
                <w:sz w:val="18"/>
                <w:szCs w:val="18"/>
                <w:vertAlign w:val="subscript"/>
              </w:rPr>
              <w:t>4</w:t>
            </w:r>
          </w:p>
        </w:tc>
      </w:tr>
      <w:tr w:rsidR="0080724E" w:rsidRPr="00453C95" w14:paraId="3E05D898" w14:textId="77777777" w:rsidTr="0080724E">
        <w:tc>
          <w:tcPr>
            <w:tcW w:w="2376" w:type="dxa"/>
          </w:tcPr>
          <w:p w14:paraId="4B5D9FCB" w14:textId="77777777" w:rsidR="0080724E" w:rsidRPr="00453C95" w:rsidRDefault="0080724E" w:rsidP="00453C95">
            <w:pPr>
              <w:pStyle w:val="Bezodstpw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Skład mineralogiczny</w:t>
            </w:r>
          </w:p>
        </w:tc>
        <w:tc>
          <w:tcPr>
            <w:tcW w:w="1021" w:type="dxa"/>
          </w:tcPr>
          <w:p w14:paraId="61C8153F" w14:textId="77777777" w:rsidR="0080724E" w:rsidRPr="00453C95" w:rsidRDefault="0080724E" w:rsidP="00453C95">
            <w:pPr>
              <w:pStyle w:val="Bezodstpw"/>
              <w:jc w:val="center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-</w:t>
            </w:r>
          </w:p>
        </w:tc>
        <w:tc>
          <w:tcPr>
            <w:tcW w:w="964" w:type="dxa"/>
          </w:tcPr>
          <w:p w14:paraId="53E3FE4F" w14:textId="77777777" w:rsidR="0080724E" w:rsidRPr="00453C95" w:rsidRDefault="0080724E" w:rsidP="00453C95">
            <w:pPr>
              <w:pStyle w:val="Bezodstpw"/>
              <w:ind w:left="-79" w:right="-137"/>
              <w:jc w:val="center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Zał. C</w:t>
            </w:r>
          </w:p>
          <w:p w14:paraId="6C9FF02B" w14:textId="77777777" w:rsidR="0080724E" w:rsidRPr="00453C95" w:rsidRDefault="0080724E" w:rsidP="00453C95">
            <w:pPr>
              <w:pStyle w:val="Bezodstpw"/>
              <w:ind w:left="-79" w:right="-137"/>
              <w:jc w:val="center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p.C.3.4</w:t>
            </w:r>
          </w:p>
        </w:tc>
        <w:tc>
          <w:tcPr>
            <w:tcW w:w="4851" w:type="dxa"/>
            <w:gridSpan w:val="4"/>
          </w:tcPr>
          <w:p w14:paraId="4ECD88CC" w14:textId="77777777" w:rsidR="0080724E" w:rsidRPr="00453C95" w:rsidRDefault="0080724E" w:rsidP="00453C95">
            <w:pPr>
              <w:pStyle w:val="Bezodstpw"/>
              <w:jc w:val="center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Deklarowany</w:t>
            </w:r>
          </w:p>
        </w:tc>
      </w:tr>
      <w:tr w:rsidR="0080724E" w:rsidRPr="00453C95" w14:paraId="5D3E47A9" w14:textId="77777777" w:rsidTr="0080724E">
        <w:tc>
          <w:tcPr>
            <w:tcW w:w="2376" w:type="dxa"/>
          </w:tcPr>
          <w:p w14:paraId="01531AEF" w14:textId="77777777" w:rsidR="0080724E" w:rsidRPr="00453C95" w:rsidRDefault="0080724E" w:rsidP="00453C95">
            <w:pPr>
              <w:pStyle w:val="Bezodstpw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Istotne cechy środowiskowe</w:t>
            </w:r>
          </w:p>
        </w:tc>
        <w:tc>
          <w:tcPr>
            <w:tcW w:w="1021" w:type="dxa"/>
          </w:tcPr>
          <w:p w14:paraId="6C3D02E3" w14:textId="77777777" w:rsidR="0080724E" w:rsidRPr="00453C95" w:rsidRDefault="0080724E" w:rsidP="00453C95">
            <w:pPr>
              <w:pStyle w:val="Bezodstpw"/>
              <w:jc w:val="center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-</w:t>
            </w:r>
          </w:p>
        </w:tc>
        <w:tc>
          <w:tcPr>
            <w:tcW w:w="964" w:type="dxa"/>
          </w:tcPr>
          <w:p w14:paraId="7BA4A3EA" w14:textId="77777777" w:rsidR="0080724E" w:rsidRPr="00453C95" w:rsidRDefault="0080724E" w:rsidP="00453C95">
            <w:pPr>
              <w:pStyle w:val="Bezodstpw"/>
              <w:ind w:left="-79" w:right="-137"/>
              <w:jc w:val="center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Zał. C</w:t>
            </w:r>
          </w:p>
          <w:p w14:paraId="76315180" w14:textId="77777777" w:rsidR="0080724E" w:rsidRPr="00453C95" w:rsidRDefault="0080724E" w:rsidP="00453C95">
            <w:pPr>
              <w:pStyle w:val="Bezodstpw"/>
              <w:ind w:left="-79" w:right="-137"/>
              <w:jc w:val="center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p.C.3.4</w:t>
            </w:r>
          </w:p>
        </w:tc>
        <w:tc>
          <w:tcPr>
            <w:tcW w:w="4851" w:type="dxa"/>
            <w:gridSpan w:val="4"/>
          </w:tcPr>
          <w:p w14:paraId="5D108153" w14:textId="77777777" w:rsidR="0080724E" w:rsidRPr="00453C95" w:rsidRDefault="0080724E" w:rsidP="00453C95">
            <w:pPr>
              <w:pStyle w:val="Bezodstpw"/>
              <w:rPr>
                <w:rFonts w:ascii="Verdana" w:hAnsi="Verdana"/>
                <w:sz w:val="18"/>
                <w:szCs w:val="18"/>
              </w:rPr>
            </w:pPr>
            <w:r w:rsidRPr="00453C95">
              <w:rPr>
                <w:rFonts w:ascii="Verdana" w:hAnsi="Verdana"/>
                <w:sz w:val="18"/>
                <w:szCs w:val="18"/>
              </w:rPr>
              <w:t>Większość substancji niebezpiecznych określonych w dyrektywie Rady 76/769/EWG zazwyczaj nie występuje w źródłach kruszywa pochodzenia mineralnego. Jednak w odniesieniu do kruszyw sztucznych i odpadowych należy badać czy zawartość substancji niebezpiecznych nie przekracza wartości dopuszczalnych wg odrębnych przepisów</w:t>
            </w:r>
          </w:p>
        </w:tc>
      </w:tr>
    </w:tbl>
    <w:tbl>
      <w:tblPr>
        <w:tblpPr w:leftFromText="141" w:rightFromText="141" w:vertAnchor="text" w:tblpY="75"/>
        <w:tblW w:w="9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3"/>
      </w:tblGrid>
      <w:tr w:rsidR="0080724E" w:rsidRPr="005242CC" w14:paraId="2156895D" w14:textId="77777777" w:rsidTr="00453C95">
        <w:trPr>
          <w:trHeight w:val="1761"/>
        </w:trPr>
        <w:tc>
          <w:tcPr>
            <w:tcW w:w="9213" w:type="dxa"/>
          </w:tcPr>
          <w:p w14:paraId="394FF78F" w14:textId="77777777" w:rsidR="0080724E" w:rsidRPr="0080724E" w:rsidRDefault="0080724E" w:rsidP="00453C95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0724E">
              <w:rPr>
                <w:rFonts w:ascii="Verdana" w:hAnsi="Verdana"/>
                <w:sz w:val="20"/>
                <w:szCs w:val="20"/>
              </w:rPr>
              <w:t>Skróty użyte w tablicy: Kat. – kategoria właściwości,  Dekl – deklarowana, wsk. – wskaźnik, wsp. – współczynnik, roz. -rozdział</w:t>
            </w:r>
          </w:p>
          <w:p w14:paraId="4BD908A2" w14:textId="77777777" w:rsidR="0080724E" w:rsidRPr="0080724E" w:rsidRDefault="0080724E" w:rsidP="00453C95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0724E">
              <w:rPr>
                <w:rFonts w:ascii="Verdana" w:hAnsi="Verdana"/>
                <w:sz w:val="20"/>
                <w:szCs w:val="20"/>
              </w:rPr>
              <w:t>*)      Badaniem wzorcowym oznaczania kształtu kruszywa grubego jest badanie wskaźnika płaskości</w:t>
            </w:r>
          </w:p>
          <w:p w14:paraId="602D06F7" w14:textId="77777777" w:rsidR="0080724E" w:rsidRPr="0080724E" w:rsidRDefault="0080724E" w:rsidP="00453C95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80724E">
              <w:rPr>
                <w:rFonts w:ascii="Verdana" w:hAnsi="Verdana"/>
                <w:sz w:val="20"/>
                <w:szCs w:val="20"/>
              </w:rPr>
              <w:t xml:space="preserve">**)    Łączna zawartość pyłów w mieszance powinna się mieścić w wybranych krzywych granicznych </w:t>
            </w:r>
          </w:p>
          <w:p w14:paraId="3A7122F3" w14:textId="77777777" w:rsidR="0080724E" w:rsidRPr="005242CC" w:rsidRDefault="0080724E" w:rsidP="00453C95">
            <w:pPr>
              <w:pStyle w:val="Bezodstpw"/>
              <w:rPr>
                <w:sz w:val="18"/>
                <w:szCs w:val="18"/>
              </w:rPr>
            </w:pPr>
            <w:r w:rsidRPr="0080724E">
              <w:rPr>
                <w:rFonts w:ascii="Verdana" w:hAnsi="Verdana"/>
                <w:sz w:val="20"/>
                <w:szCs w:val="20"/>
              </w:rPr>
              <w:t>***)  Pod warunkiem, gdy zawartość w mieszance nie przekracza 50% m/m</w:t>
            </w:r>
          </w:p>
        </w:tc>
      </w:tr>
    </w:tbl>
    <w:p w14:paraId="0FE07A66" w14:textId="77777777" w:rsidR="00646E9B" w:rsidRPr="00DE6DE0" w:rsidRDefault="0080724E" w:rsidP="00DE6DE0">
      <w:pPr>
        <w:pStyle w:val="Nagwek3"/>
        <w:numPr>
          <w:ilvl w:val="2"/>
          <w:numId w:val="14"/>
        </w:numPr>
        <w:rPr>
          <w:b w:val="0"/>
        </w:rPr>
      </w:pPr>
      <w:r w:rsidRPr="00DE6DE0">
        <w:t>Ce</w:t>
      </w:r>
      <w:r w:rsidRPr="00DE6DE0">
        <w:rPr>
          <w:rStyle w:val="Nagwek3Znak"/>
          <w:b/>
        </w:rPr>
        <w:t>ment</w:t>
      </w:r>
    </w:p>
    <w:p w14:paraId="31C444B7" w14:textId="77777777" w:rsidR="0080724E" w:rsidRPr="001F52E9" w:rsidRDefault="0080724E" w:rsidP="001F52E9">
      <w:pPr>
        <w:jc w:val="both"/>
        <w:rPr>
          <w:szCs w:val="20"/>
        </w:rPr>
      </w:pPr>
      <w:r w:rsidRPr="001F52E9">
        <w:rPr>
          <w:szCs w:val="20"/>
        </w:rPr>
        <w:t xml:space="preserve">Należy stosować cement wg PN-EN 197-1. </w:t>
      </w:r>
    </w:p>
    <w:p w14:paraId="518CFA05" w14:textId="77777777" w:rsidR="0080724E" w:rsidRDefault="0080724E" w:rsidP="00273B36">
      <w:pPr>
        <w:pStyle w:val="Nagwek3"/>
        <w:numPr>
          <w:ilvl w:val="2"/>
          <w:numId w:val="1"/>
        </w:numPr>
        <w:ind w:left="709"/>
      </w:pPr>
      <w:r w:rsidRPr="0080724E">
        <w:t>Woda zarobowa</w:t>
      </w:r>
    </w:p>
    <w:p w14:paraId="28606DFB" w14:textId="77777777" w:rsidR="00273B36" w:rsidRDefault="0080724E" w:rsidP="004D1B45">
      <w:pPr>
        <w:pStyle w:val="Bezodstpw"/>
        <w:jc w:val="both"/>
        <w:rPr>
          <w:rFonts w:ascii="Verdana" w:hAnsi="Verdana"/>
          <w:sz w:val="20"/>
          <w:szCs w:val="20"/>
        </w:rPr>
      </w:pPr>
      <w:r w:rsidRPr="0080724E">
        <w:rPr>
          <w:rFonts w:ascii="Verdana" w:hAnsi="Verdana"/>
          <w:sz w:val="20"/>
          <w:szCs w:val="20"/>
        </w:rPr>
        <w:t>Woda zarobowa powinna być zgodna z PN-EN 1008.</w:t>
      </w:r>
    </w:p>
    <w:p w14:paraId="1667F9B2" w14:textId="77777777" w:rsidR="004D1B45" w:rsidRPr="00273B36" w:rsidRDefault="0080724E" w:rsidP="00273B36">
      <w:pPr>
        <w:pStyle w:val="Nagwek3"/>
        <w:numPr>
          <w:ilvl w:val="2"/>
          <w:numId w:val="1"/>
        </w:numPr>
        <w:ind w:left="426" w:hanging="426"/>
      </w:pPr>
      <w:r w:rsidRPr="0080724E">
        <w:t>Dodatki</w:t>
      </w:r>
    </w:p>
    <w:p w14:paraId="2DE2EE64" w14:textId="77777777" w:rsidR="004D1B45" w:rsidRPr="001F52E9" w:rsidRDefault="004D1B45" w:rsidP="001F52E9">
      <w:pPr>
        <w:jc w:val="both"/>
        <w:rPr>
          <w:szCs w:val="20"/>
        </w:rPr>
      </w:pPr>
      <w:r w:rsidRPr="001F52E9">
        <w:rPr>
          <w:szCs w:val="20"/>
        </w:rPr>
        <w:t>W przypadkach uzasadnionych mieszanka może zawierać dodatki, które powinny być uwzględnione w projekcie mieszanki.</w:t>
      </w:r>
    </w:p>
    <w:p w14:paraId="75E04C2A" w14:textId="77777777" w:rsidR="0080724E" w:rsidRPr="001F52E9" w:rsidRDefault="004D1B45" w:rsidP="001F52E9">
      <w:pPr>
        <w:jc w:val="both"/>
        <w:rPr>
          <w:szCs w:val="20"/>
        </w:rPr>
      </w:pPr>
      <w:r w:rsidRPr="001F52E9">
        <w:rPr>
          <w:szCs w:val="20"/>
        </w:rPr>
        <w:t>Dodatki powinny być o sprawdzonym działaniu jak np. mielony granulowany żużel wielkopiecowy lub popiół lotny pod warunkiem, że odpowiada wymaganiom norm europejskich (PN-EN 450-1, PN-EN 15167-1, PN-EN 14227-4)</w:t>
      </w:r>
      <w:r w:rsidR="001F52E9">
        <w:rPr>
          <w:szCs w:val="20"/>
        </w:rPr>
        <w:t>.</w:t>
      </w:r>
    </w:p>
    <w:p w14:paraId="38D6DF4B" w14:textId="77777777" w:rsidR="004D1B45" w:rsidRPr="00273B36" w:rsidRDefault="0080724E" w:rsidP="00273B36">
      <w:pPr>
        <w:pStyle w:val="Nagwek3"/>
        <w:numPr>
          <w:ilvl w:val="2"/>
          <w:numId w:val="1"/>
        </w:numPr>
        <w:ind w:left="709"/>
      </w:pPr>
      <w:r w:rsidRPr="0080724E">
        <w:t>Domieszki</w:t>
      </w:r>
    </w:p>
    <w:p w14:paraId="264119CA" w14:textId="77777777" w:rsidR="004D1B45" w:rsidRPr="001F52E9" w:rsidRDefault="004D1B45" w:rsidP="001F52E9">
      <w:pPr>
        <w:jc w:val="both"/>
        <w:rPr>
          <w:szCs w:val="20"/>
        </w:rPr>
      </w:pPr>
      <w:r w:rsidRPr="001F52E9">
        <w:rPr>
          <w:szCs w:val="20"/>
        </w:rPr>
        <w:t>Domieszki powinny być zgodne z PN-EN 934-2 .</w:t>
      </w:r>
    </w:p>
    <w:p w14:paraId="2A87102F" w14:textId="77777777" w:rsidR="004D1B45" w:rsidRPr="001F52E9" w:rsidRDefault="004D1B45" w:rsidP="001F52E9">
      <w:pPr>
        <w:jc w:val="both"/>
        <w:rPr>
          <w:szCs w:val="20"/>
        </w:rPr>
      </w:pPr>
      <w:r w:rsidRPr="001F52E9">
        <w:rPr>
          <w:szCs w:val="20"/>
        </w:rPr>
        <w:t>Jeżeli w mieszance przewiduje się zastosowanie środków przyspieszających lub opóźniających wiązanie, należy to uwzględnić przy projektowaniu składu mieszanki.</w:t>
      </w:r>
    </w:p>
    <w:p w14:paraId="1A849E96" w14:textId="77777777" w:rsidR="00646E9B" w:rsidRPr="007646DD" w:rsidRDefault="00646E9B" w:rsidP="00D13BF5">
      <w:pPr>
        <w:pStyle w:val="Nagwek2"/>
        <w:numPr>
          <w:ilvl w:val="1"/>
          <w:numId w:val="1"/>
        </w:numPr>
        <w:ind w:left="567" w:hanging="567"/>
      </w:pPr>
      <w:bookmarkStart w:id="23" w:name="_Toc64386989"/>
      <w:r w:rsidRPr="007646DD">
        <w:t>Dostawy materiałów</w:t>
      </w:r>
      <w:bookmarkEnd w:id="23"/>
    </w:p>
    <w:p w14:paraId="6CC4AD37" w14:textId="77777777" w:rsidR="00646E9B" w:rsidRPr="007646DD" w:rsidRDefault="00646E9B" w:rsidP="00D13BF5">
      <w:pPr>
        <w:jc w:val="both"/>
        <w:rPr>
          <w:szCs w:val="20"/>
        </w:rPr>
      </w:pPr>
      <w:r w:rsidRPr="007646DD">
        <w:rPr>
          <w:szCs w:val="20"/>
        </w:rPr>
        <w:t>Za dostawy materiałów odpowiedzialny jest Wykonawca robót zgodnie z ustaleniami określonymi w DM.00.00.00 „Wymagania ogólne”.</w:t>
      </w:r>
    </w:p>
    <w:p w14:paraId="5036172F" w14:textId="77777777" w:rsidR="00646E9B" w:rsidRPr="007646DD" w:rsidRDefault="00646E9B" w:rsidP="00D13BF5">
      <w:pPr>
        <w:pStyle w:val="Nagwek2"/>
        <w:numPr>
          <w:ilvl w:val="1"/>
          <w:numId w:val="1"/>
        </w:numPr>
        <w:ind w:left="567" w:hanging="567"/>
      </w:pPr>
      <w:bookmarkStart w:id="24" w:name="_Toc64386990"/>
      <w:r w:rsidRPr="007646DD">
        <w:t>Składowanie materiałów</w:t>
      </w:r>
      <w:bookmarkEnd w:id="24"/>
    </w:p>
    <w:p w14:paraId="462437D2" w14:textId="77777777" w:rsidR="00646E9B" w:rsidRPr="007646DD" w:rsidRDefault="00646E9B" w:rsidP="00D13BF5">
      <w:pPr>
        <w:pStyle w:val="Nagwek3"/>
        <w:numPr>
          <w:ilvl w:val="2"/>
          <w:numId w:val="1"/>
        </w:numPr>
        <w:ind w:left="851" w:hanging="851"/>
      </w:pPr>
      <w:r w:rsidRPr="007646DD">
        <w:t>Składowanie kruszywa</w:t>
      </w:r>
    </w:p>
    <w:p w14:paraId="767E53A5" w14:textId="77777777" w:rsidR="00646E9B" w:rsidRPr="007646DD" w:rsidRDefault="00646E9B" w:rsidP="00D13BF5">
      <w:pPr>
        <w:jc w:val="both"/>
        <w:rPr>
          <w:szCs w:val="20"/>
        </w:rPr>
      </w:pPr>
      <w:r w:rsidRPr="007646DD">
        <w:rPr>
          <w:szCs w:val="20"/>
        </w:rPr>
        <w:t>Składowanie kruszywa powinno odbywać się w warunkach zabezpieczających je przed zanieczyszczeniem i zmieszaniem z innymi rodzajami lub frakcjami kruszywa.</w:t>
      </w:r>
    </w:p>
    <w:p w14:paraId="675BD168" w14:textId="77777777" w:rsidR="00646E9B" w:rsidRPr="006B35A4" w:rsidRDefault="00646E9B" w:rsidP="00D13BF5">
      <w:pPr>
        <w:pStyle w:val="Nagwek3"/>
        <w:numPr>
          <w:ilvl w:val="2"/>
          <w:numId w:val="1"/>
        </w:numPr>
        <w:ind w:left="851" w:hanging="851"/>
      </w:pPr>
      <w:r w:rsidRPr="006B35A4">
        <w:t xml:space="preserve">Składowanie </w:t>
      </w:r>
      <w:r w:rsidR="004D1B45" w:rsidRPr="006B35A4">
        <w:t>cementu</w:t>
      </w:r>
    </w:p>
    <w:p w14:paraId="487D7559" w14:textId="77777777" w:rsidR="006B35A4" w:rsidRPr="006B35A4" w:rsidRDefault="006B35A4" w:rsidP="006B35A4">
      <w:pPr>
        <w:jc w:val="both"/>
        <w:rPr>
          <w:szCs w:val="20"/>
        </w:rPr>
      </w:pPr>
      <w:r w:rsidRPr="006B35A4">
        <w:rPr>
          <w:szCs w:val="20"/>
        </w:rPr>
        <w:t>Przechowywanie cementu dostarczonego luzem – przechowuje się w magazynach specjalnych (zbiornikach stalowych, betonowych, silosach) przystosowanych do pneumatycznego załadowania i wyładowania.</w:t>
      </w:r>
    </w:p>
    <w:p w14:paraId="100BA6C2" w14:textId="77777777" w:rsidR="00646E9B" w:rsidRPr="007646DD" w:rsidRDefault="00646E9B" w:rsidP="00D13BF5">
      <w:pPr>
        <w:pStyle w:val="Nagwek1"/>
        <w:ind w:left="567" w:hanging="567"/>
      </w:pPr>
      <w:bookmarkStart w:id="25" w:name="_Toc64386991"/>
      <w:r w:rsidRPr="007646DD">
        <w:t>SPRZĘT</w:t>
      </w:r>
      <w:bookmarkEnd w:id="25"/>
    </w:p>
    <w:p w14:paraId="2A0928A2" w14:textId="77777777" w:rsidR="00646E9B" w:rsidRPr="007646DD" w:rsidRDefault="004D1B45" w:rsidP="00D13BF5">
      <w:pPr>
        <w:pStyle w:val="Nagwek2"/>
        <w:numPr>
          <w:ilvl w:val="1"/>
          <w:numId w:val="1"/>
        </w:numPr>
        <w:ind w:left="567" w:hanging="567"/>
      </w:pPr>
      <w:bookmarkStart w:id="26" w:name="_Toc64386992"/>
      <w:r>
        <w:t>Ogólne wymagania dotyczące sprzętu</w:t>
      </w:r>
      <w:bookmarkEnd w:id="26"/>
    </w:p>
    <w:p w14:paraId="3C68A59E" w14:textId="77777777" w:rsidR="00DD0428" w:rsidRPr="007620AD" w:rsidRDefault="00DD0428" w:rsidP="00DD0428">
      <w:r w:rsidRPr="007620AD">
        <w:t>Ogólne wymagania</w:t>
      </w:r>
      <w:r w:rsidR="007D292E">
        <w:t xml:space="preserve"> dotyczące sprzętu podano w D-M-</w:t>
      </w:r>
      <w:r w:rsidRPr="007620AD">
        <w:t>00.00.00 „Wymagania ogólne”.</w:t>
      </w:r>
    </w:p>
    <w:p w14:paraId="15A68547" w14:textId="77777777" w:rsidR="00646E9B" w:rsidRDefault="00646E9B" w:rsidP="00D13BF5">
      <w:pPr>
        <w:pStyle w:val="Nagwek2"/>
        <w:numPr>
          <w:ilvl w:val="1"/>
          <w:numId w:val="1"/>
        </w:numPr>
        <w:ind w:left="567" w:hanging="567"/>
      </w:pPr>
      <w:bookmarkStart w:id="27" w:name="_Toc64386993"/>
      <w:r w:rsidRPr="007646DD">
        <w:t>S</w:t>
      </w:r>
      <w:r w:rsidR="004D1B45">
        <w:t>przęt stosowany do wykonania robót</w:t>
      </w:r>
      <w:bookmarkEnd w:id="27"/>
    </w:p>
    <w:p w14:paraId="3053B755" w14:textId="77777777" w:rsidR="004D1B45" w:rsidRPr="004D1B45" w:rsidRDefault="004D1B45" w:rsidP="004D1B45">
      <w:pPr>
        <w:rPr>
          <w:szCs w:val="20"/>
        </w:rPr>
      </w:pPr>
      <w:r w:rsidRPr="004D1B45">
        <w:rPr>
          <w:szCs w:val="20"/>
        </w:rPr>
        <w:t>Przy wykonywaniu robót Wykonawca w zależności od potrzeb, powinien wykazać się możliwością korzystania ze sprzętu dostosowanego do przyjętej metody robót, jak:</w:t>
      </w:r>
    </w:p>
    <w:p w14:paraId="16ACF6BF" w14:textId="061F2334" w:rsidR="004D1B45" w:rsidRPr="004D1B45" w:rsidRDefault="004D1B45" w:rsidP="004D1B45">
      <w:pPr>
        <w:rPr>
          <w:szCs w:val="20"/>
        </w:rPr>
      </w:pPr>
      <w:r>
        <w:rPr>
          <w:szCs w:val="20"/>
        </w:rPr>
        <w:t xml:space="preserve">- </w:t>
      </w:r>
      <w:r w:rsidRPr="004D1B45">
        <w:rPr>
          <w:szCs w:val="20"/>
        </w:rPr>
        <w:t>wytwórnia stacjonarna lub mobilna do wytwarzania mieszanki</w:t>
      </w:r>
      <w:r w:rsidR="005124B7">
        <w:rPr>
          <w:szCs w:val="20"/>
        </w:rPr>
        <w:t xml:space="preserve"> (dozowanie składników wagowe, zbiornik na cement, liczba zasieków skorelo</w:t>
      </w:r>
      <w:r w:rsidR="00505C26">
        <w:rPr>
          <w:szCs w:val="20"/>
        </w:rPr>
        <w:t>wana z liczbą użytych kruszyw w </w:t>
      </w:r>
      <w:r w:rsidR="005124B7">
        <w:rPr>
          <w:szCs w:val="20"/>
        </w:rPr>
        <w:t>mieszance)</w:t>
      </w:r>
      <w:r w:rsidRPr="004D1B45">
        <w:rPr>
          <w:szCs w:val="20"/>
        </w:rPr>
        <w:t>,</w:t>
      </w:r>
    </w:p>
    <w:p w14:paraId="0482C014" w14:textId="77777777" w:rsidR="004D1B45" w:rsidRPr="004D1B45" w:rsidRDefault="004D1B45" w:rsidP="004D1B45">
      <w:pPr>
        <w:rPr>
          <w:szCs w:val="20"/>
        </w:rPr>
      </w:pPr>
      <w:r>
        <w:rPr>
          <w:szCs w:val="20"/>
        </w:rPr>
        <w:t xml:space="preserve">- </w:t>
      </w:r>
      <w:r w:rsidRPr="004D1B45">
        <w:rPr>
          <w:szCs w:val="20"/>
        </w:rPr>
        <w:t>przewoźne zbiorniki na wodę,</w:t>
      </w:r>
    </w:p>
    <w:p w14:paraId="270F65B5" w14:textId="77777777" w:rsidR="004D1B45" w:rsidRPr="004D1B45" w:rsidRDefault="004D1B45" w:rsidP="004D1B45">
      <w:pPr>
        <w:rPr>
          <w:szCs w:val="20"/>
        </w:rPr>
      </w:pPr>
      <w:r>
        <w:rPr>
          <w:szCs w:val="20"/>
        </w:rPr>
        <w:t xml:space="preserve">- </w:t>
      </w:r>
      <w:r w:rsidRPr="004D1B45">
        <w:rPr>
          <w:szCs w:val="20"/>
        </w:rPr>
        <w:t>układarki do rozkładania mieszanki lub równiarki,</w:t>
      </w:r>
    </w:p>
    <w:p w14:paraId="14BD8B33" w14:textId="77777777" w:rsidR="004D1B45" w:rsidRPr="004D1B45" w:rsidRDefault="004D1B45" w:rsidP="004D1B45">
      <w:pPr>
        <w:rPr>
          <w:szCs w:val="20"/>
        </w:rPr>
      </w:pPr>
      <w:r>
        <w:rPr>
          <w:szCs w:val="20"/>
        </w:rPr>
        <w:t xml:space="preserve">- </w:t>
      </w:r>
      <w:r w:rsidRPr="004D1B45">
        <w:rPr>
          <w:szCs w:val="20"/>
        </w:rPr>
        <w:t>walce wibracyjne, statyczne lub ogumione,</w:t>
      </w:r>
    </w:p>
    <w:p w14:paraId="4691F114" w14:textId="77777777" w:rsidR="004D1B45" w:rsidRPr="004D1B45" w:rsidRDefault="004D1B45" w:rsidP="004D1B45">
      <w:pPr>
        <w:ind w:left="142" w:hanging="142"/>
        <w:rPr>
          <w:szCs w:val="20"/>
        </w:rPr>
      </w:pPr>
      <w:r>
        <w:rPr>
          <w:szCs w:val="20"/>
        </w:rPr>
        <w:t xml:space="preserve">- </w:t>
      </w:r>
      <w:r w:rsidRPr="004D1B45">
        <w:rPr>
          <w:szCs w:val="20"/>
        </w:rPr>
        <w:t>zagęszczarki płytowe, ubijaki mechaniczne lub małe walce wibracyjne do zagęszczania w miejscach trudno dostępnych.</w:t>
      </w:r>
    </w:p>
    <w:p w14:paraId="67DA6607" w14:textId="77777777" w:rsidR="004D1B45" w:rsidRPr="001F52E9" w:rsidRDefault="004D1B45" w:rsidP="006B35A4">
      <w:pPr>
        <w:jc w:val="both"/>
        <w:rPr>
          <w:szCs w:val="20"/>
        </w:rPr>
      </w:pPr>
      <w:r w:rsidRPr="004D1B45">
        <w:rPr>
          <w:szCs w:val="20"/>
        </w:rPr>
        <w:t xml:space="preserve">Sprzęt powinien odpowiadać wymaganiom określonym w dokumentacji projektowej, instrukcjach producentów lub propozycji Wykonawcy i powinien być zaakceptowany przez </w:t>
      </w:r>
      <w:r w:rsidR="00B24DBB">
        <w:rPr>
          <w:szCs w:val="20"/>
        </w:rPr>
        <w:t>Inżyniera/</w:t>
      </w:r>
      <w:r w:rsidRPr="004D1B45">
        <w:rPr>
          <w:szCs w:val="20"/>
        </w:rPr>
        <w:t>Inspektora Nadzoru</w:t>
      </w:r>
      <w:r w:rsidR="001F52E9">
        <w:rPr>
          <w:szCs w:val="20"/>
        </w:rPr>
        <w:t>.</w:t>
      </w:r>
    </w:p>
    <w:p w14:paraId="40890B9C" w14:textId="77777777" w:rsidR="00646E9B" w:rsidRDefault="00646E9B" w:rsidP="00D13BF5">
      <w:pPr>
        <w:pStyle w:val="Nagwek1"/>
        <w:ind w:left="567" w:hanging="567"/>
      </w:pPr>
      <w:bookmarkStart w:id="28" w:name="_Toc64386994"/>
      <w:r w:rsidRPr="007646DD">
        <w:t>TRANSPORT</w:t>
      </w:r>
      <w:bookmarkEnd w:id="28"/>
    </w:p>
    <w:p w14:paraId="648F3D2E" w14:textId="77777777" w:rsidR="001F52E9" w:rsidRDefault="001F52E9" w:rsidP="006B35A4">
      <w:pPr>
        <w:pStyle w:val="Nagwek2"/>
        <w:numPr>
          <w:ilvl w:val="1"/>
          <w:numId w:val="1"/>
        </w:numPr>
        <w:ind w:left="567" w:hanging="567"/>
      </w:pPr>
      <w:bookmarkStart w:id="29" w:name="_Toc64386995"/>
      <w:r>
        <w:t>Ogólne wymagania dotyczące transportu</w:t>
      </w:r>
      <w:bookmarkEnd w:id="29"/>
    </w:p>
    <w:p w14:paraId="662B01EC" w14:textId="77777777" w:rsidR="00DD0428" w:rsidRPr="00B909DF" w:rsidRDefault="00DD0428" w:rsidP="00DD0428">
      <w:r w:rsidRPr="00B909DF">
        <w:t>Ogólne wymagania dotyczące transportu podano w D-M</w:t>
      </w:r>
      <w:r>
        <w:t>-</w:t>
      </w:r>
      <w:r w:rsidRPr="00B909DF">
        <w:t>00.00.00</w:t>
      </w:r>
      <w:r>
        <w:t xml:space="preserve"> „Wymagania ogólne”.</w:t>
      </w:r>
    </w:p>
    <w:p w14:paraId="1AF5B060" w14:textId="77777777" w:rsidR="001F52E9" w:rsidRDefault="001F52E9" w:rsidP="006B35A4">
      <w:pPr>
        <w:pStyle w:val="Nagwek2"/>
        <w:numPr>
          <w:ilvl w:val="1"/>
          <w:numId w:val="1"/>
        </w:numPr>
        <w:ind w:left="567" w:hanging="567"/>
      </w:pPr>
      <w:bookmarkStart w:id="30" w:name="_Toc64386996"/>
      <w:r>
        <w:t>Transport materiałów</w:t>
      </w:r>
      <w:bookmarkEnd w:id="30"/>
    </w:p>
    <w:p w14:paraId="5E7C0D18" w14:textId="77777777" w:rsidR="001F52E9" w:rsidRPr="001F52E9" w:rsidRDefault="001F52E9" w:rsidP="001F52E9">
      <w:pPr>
        <w:jc w:val="both"/>
        <w:rPr>
          <w:szCs w:val="20"/>
        </w:rPr>
      </w:pPr>
      <w:r w:rsidRPr="001F52E9">
        <w:rPr>
          <w:szCs w:val="20"/>
        </w:rPr>
        <w:t>Materiały sypkie można przewozić dowolnymi środkami transportu, w warunkach zabezpieczających je przed  zanieczyszczeniem, zmi</w:t>
      </w:r>
      <w:r w:rsidR="006F70BA">
        <w:rPr>
          <w:szCs w:val="20"/>
        </w:rPr>
        <w:t>eszaniem z innymi materiałami i </w:t>
      </w:r>
      <w:r w:rsidRPr="001F52E9">
        <w:rPr>
          <w:szCs w:val="20"/>
        </w:rPr>
        <w:t>nadmiernym zawilgoceniem.</w:t>
      </w:r>
    </w:p>
    <w:p w14:paraId="580F30BA" w14:textId="77777777" w:rsidR="001F52E9" w:rsidRPr="001F52E9" w:rsidRDefault="001F52E9" w:rsidP="001F52E9">
      <w:pPr>
        <w:jc w:val="both"/>
        <w:rPr>
          <w:szCs w:val="20"/>
        </w:rPr>
      </w:pPr>
      <w:r w:rsidRPr="001F52E9">
        <w:rPr>
          <w:szCs w:val="20"/>
        </w:rPr>
        <w:t>Cement luzem przewozi się w zbiornikach (wagonach, samochodach), czystych i nie zanieczyszczanych podczas transportu. Środki transportu powinny być wyposażone we wsypy i urządzenia do wyładowania cementu.</w:t>
      </w:r>
    </w:p>
    <w:p w14:paraId="59CD35B2" w14:textId="77777777" w:rsidR="001F52E9" w:rsidRPr="001F52E9" w:rsidRDefault="001F52E9" w:rsidP="001F52E9">
      <w:pPr>
        <w:jc w:val="both"/>
        <w:rPr>
          <w:szCs w:val="20"/>
        </w:rPr>
      </w:pPr>
      <w:r w:rsidRPr="001F52E9">
        <w:rPr>
          <w:szCs w:val="20"/>
        </w:rPr>
        <w:t>Woda może być dostarczana wodociągiem lub przewoźnymi zbiornikami – cysternami wody.</w:t>
      </w:r>
    </w:p>
    <w:p w14:paraId="3091DD9C" w14:textId="77777777" w:rsidR="001F52E9" w:rsidRPr="005B5ADA" w:rsidRDefault="001F52E9" w:rsidP="005B5ADA">
      <w:pPr>
        <w:jc w:val="both"/>
        <w:rPr>
          <w:szCs w:val="20"/>
        </w:rPr>
      </w:pPr>
      <w:r w:rsidRPr="001F52E9">
        <w:rPr>
          <w:szCs w:val="20"/>
        </w:rPr>
        <w:t>Inne materiały należy przewozić w sposób zalecony przez producentów i dostawców, nie powodując pogo</w:t>
      </w:r>
      <w:r w:rsidR="005B5ADA">
        <w:rPr>
          <w:szCs w:val="20"/>
        </w:rPr>
        <w:t>rszenia ich walorów użytkowych.</w:t>
      </w:r>
    </w:p>
    <w:p w14:paraId="66EF6B62" w14:textId="77777777" w:rsidR="00646E9B" w:rsidRPr="007646DD" w:rsidRDefault="00646E9B" w:rsidP="00D13BF5">
      <w:pPr>
        <w:pStyle w:val="Nagwek1"/>
        <w:ind w:left="567" w:hanging="567"/>
      </w:pPr>
      <w:bookmarkStart w:id="31" w:name="_Toc64386997"/>
      <w:r w:rsidRPr="007646DD">
        <w:t>WYKONANIE ROBÓT</w:t>
      </w:r>
      <w:bookmarkEnd w:id="31"/>
    </w:p>
    <w:p w14:paraId="09F773E9" w14:textId="77777777" w:rsidR="00646E9B" w:rsidRDefault="00646E9B" w:rsidP="005B5ADA">
      <w:pPr>
        <w:pStyle w:val="Nagwek2"/>
        <w:numPr>
          <w:ilvl w:val="1"/>
          <w:numId w:val="1"/>
        </w:numPr>
        <w:ind w:left="567" w:hanging="567"/>
      </w:pPr>
      <w:bookmarkStart w:id="32" w:name="_Toc64386998"/>
      <w:r w:rsidRPr="005B5ADA">
        <w:t>Ogólne zasady wykonania robót</w:t>
      </w:r>
      <w:bookmarkEnd w:id="32"/>
      <w:r w:rsidRPr="005B5ADA">
        <w:t xml:space="preserve"> </w:t>
      </w:r>
    </w:p>
    <w:p w14:paraId="752654EF" w14:textId="77777777" w:rsidR="00DD0428" w:rsidRPr="00B909DF" w:rsidRDefault="00DD0428" w:rsidP="00DD0428">
      <w:r w:rsidRPr="00B909DF">
        <w:t xml:space="preserve">Ogólne zasady wykonania robót podano w </w:t>
      </w:r>
      <w:r>
        <w:t>D</w:t>
      </w:r>
      <w:r w:rsidRPr="00B909DF">
        <w:t xml:space="preserve">-M-00.00.00 </w:t>
      </w:r>
      <w:r>
        <w:t>„Wymagania ogólne”</w:t>
      </w:r>
      <w:r w:rsidRPr="00B909DF">
        <w:t>.</w:t>
      </w:r>
    </w:p>
    <w:p w14:paraId="5A9543DE" w14:textId="77777777" w:rsidR="00646E9B" w:rsidRPr="007646DD" w:rsidRDefault="00AD4D8E" w:rsidP="00D13BF5">
      <w:pPr>
        <w:pStyle w:val="Nagwek2"/>
        <w:numPr>
          <w:ilvl w:val="1"/>
          <w:numId w:val="1"/>
        </w:numPr>
        <w:ind w:left="567" w:hanging="567"/>
      </w:pPr>
      <w:bookmarkStart w:id="33" w:name="_Toc64386999"/>
      <w:r>
        <w:t>Zasady wykonywania robót</w:t>
      </w:r>
      <w:bookmarkEnd w:id="33"/>
    </w:p>
    <w:p w14:paraId="2B597CFB" w14:textId="77777777" w:rsidR="00AD4D8E" w:rsidRPr="00AD4D8E" w:rsidRDefault="00AD4D8E" w:rsidP="00AD4D8E">
      <w:pPr>
        <w:jc w:val="both"/>
        <w:rPr>
          <w:szCs w:val="20"/>
        </w:rPr>
      </w:pPr>
      <w:r w:rsidRPr="00AD4D8E">
        <w:rPr>
          <w:szCs w:val="20"/>
        </w:rPr>
        <w:t>Sposób wykonania robót powinien być zgodny z dokumentacją projektową. W przypadku braku wystarczających danych można korzystać z ustaleń podanych w niniejszym WWiORB.</w:t>
      </w:r>
    </w:p>
    <w:p w14:paraId="231C8127" w14:textId="77777777" w:rsidR="00AD4D8E" w:rsidRPr="00AD4D8E" w:rsidRDefault="00AD4D8E" w:rsidP="00AD4D8E">
      <w:pPr>
        <w:jc w:val="both"/>
        <w:rPr>
          <w:szCs w:val="20"/>
        </w:rPr>
      </w:pPr>
      <w:r w:rsidRPr="00AD4D8E">
        <w:rPr>
          <w:szCs w:val="20"/>
        </w:rPr>
        <w:t>Podstawowe czynności przy wykonaniu robót obejmują:</w:t>
      </w:r>
    </w:p>
    <w:p w14:paraId="17937216" w14:textId="77777777" w:rsidR="00AD4D8E" w:rsidRPr="00AD4D8E" w:rsidRDefault="00AD4D8E" w:rsidP="00891FD8">
      <w:pPr>
        <w:pStyle w:val="Akapitzlist"/>
        <w:numPr>
          <w:ilvl w:val="0"/>
          <w:numId w:val="7"/>
        </w:numPr>
        <w:jc w:val="both"/>
        <w:rPr>
          <w:szCs w:val="20"/>
        </w:rPr>
      </w:pPr>
      <w:r w:rsidRPr="00AD4D8E">
        <w:rPr>
          <w:szCs w:val="20"/>
        </w:rPr>
        <w:t xml:space="preserve">roboty przygotowawcze, </w:t>
      </w:r>
    </w:p>
    <w:p w14:paraId="0E8C8352" w14:textId="77777777" w:rsidR="00AD4D8E" w:rsidRPr="00AD4D8E" w:rsidRDefault="00AD4D8E" w:rsidP="00891FD8">
      <w:pPr>
        <w:pStyle w:val="Akapitzlist"/>
        <w:numPr>
          <w:ilvl w:val="0"/>
          <w:numId w:val="7"/>
        </w:numPr>
        <w:jc w:val="both"/>
        <w:rPr>
          <w:szCs w:val="20"/>
        </w:rPr>
      </w:pPr>
      <w:r w:rsidRPr="00AD4D8E">
        <w:rPr>
          <w:szCs w:val="20"/>
        </w:rPr>
        <w:t>projektowanie mieszanki,</w:t>
      </w:r>
    </w:p>
    <w:p w14:paraId="3F96A5A6" w14:textId="77777777" w:rsidR="00AD4D8E" w:rsidRPr="00AD4D8E" w:rsidRDefault="00AD4D8E" w:rsidP="00891FD8">
      <w:pPr>
        <w:pStyle w:val="Akapitzlist"/>
        <w:numPr>
          <w:ilvl w:val="0"/>
          <w:numId w:val="7"/>
        </w:numPr>
        <w:jc w:val="both"/>
        <w:rPr>
          <w:szCs w:val="20"/>
        </w:rPr>
      </w:pPr>
      <w:r w:rsidRPr="00AD4D8E">
        <w:rPr>
          <w:szCs w:val="20"/>
        </w:rPr>
        <w:t>odcinek próbny,</w:t>
      </w:r>
    </w:p>
    <w:p w14:paraId="115DA860" w14:textId="77777777" w:rsidR="00AD4D8E" w:rsidRDefault="00AD4D8E" w:rsidP="00891FD8">
      <w:pPr>
        <w:pStyle w:val="Akapitzlist"/>
        <w:numPr>
          <w:ilvl w:val="0"/>
          <w:numId w:val="7"/>
        </w:numPr>
        <w:jc w:val="both"/>
        <w:rPr>
          <w:szCs w:val="20"/>
        </w:rPr>
      </w:pPr>
      <w:r w:rsidRPr="00AD4D8E">
        <w:rPr>
          <w:szCs w:val="20"/>
        </w:rPr>
        <w:t>wbudowanie mieszanki,</w:t>
      </w:r>
    </w:p>
    <w:p w14:paraId="511120E6" w14:textId="77777777" w:rsidR="00AD4D8E" w:rsidRPr="00AD4D8E" w:rsidRDefault="00AD4D8E" w:rsidP="00891FD8">
      <w:pPr>
        <w:pStyle w:val="Akapitzlist"/>
        <w:numPr>
          <w:ilvl w:val="0"/>
          <w:numId w:val="7"/>
        </w:numPr>
        <w:jc w:val="both"/>
        <w:rPr>
          <w:szCs w:val="20"/>
        </w:rPr>
      </w:pPr>
      <w:r w:rsidRPr="00AD4D8E">
        <w:rPr>
          <w:szCs w:val="20"/>
        </w:rPr>
        <w:t>roboty wykończeniowe.</w:t>
      </w:r>
    </w:p>
    <w:p w14:paraId="1927EFF9" w14:textId="77777777" w:rsidR="00646E9B" w:rsidRPr="007646DD" w:rsidRDefault="00AD4D8E" w:rsidP="00D13BF5">
      <w:pPr>
        <w:pStyle w:val="Nagwek2"/>
        <w:numPr>
          <w:ilvl w:val="1"/>
          <w:numId w:val="1"/>
        </w:numPr>
        <w:ind w:left="567" w:hanging="567"/>
      </w:pPr>
      <w:bookmarkStart w:id="34" w:name="_Toc64387000"/>
      <w:r>
        <w:t>Roboty przygotowawcze</w:t>
      </w:r>
      <w:bookmarkEnd w:id="34"/>
    </w:p>
    <w:p w14:paraId="2C2DE3D2" w14:textId="77777777" w:rsidR="00AD4D8E" w:rsidRPr="00AD4D8E" w:rsidRDefault="00AD4D8E" w:rsidP="00AD4D8E">
      <w:pPr>
        <w:jc w:val="both"/>
        <w:rPr>
          <w:szCs w:val="20"/>
        </w:rPr>
      </w:pPr>
      <w:r w:rsidRPr="00AD4D8E">
        <w:rPr>
          <w:szCs w:val="20"/>
        </w:rPr>
        <w:t xml:space="preserve">Przed przystąpieniem do robót należy, na podstawie dokumentacji projektowej lub wskazań </w:t>
      </w:r>
      <w:r w:rsidR="00B24DBB">
        <w:rPr>
          <w:szCs w:val="20"/>
        </w:rPr>
        <w:t>Inżyniera/</w:t>
      </w:r>
      <w:r w:rsidRPr="00AD4D8E">
        <w:rPr>
          <w:szCs w:val="20"/>
        </w:rPr>
        <w:t>Inspektora Nadzoru:</w:t>
      </w:r>
    </w:p>
    <w:p w14:paraId="7789CA40" w14:textId="77777777" w:rsidR="00AD4D8E" w:rsidRPr="00AD4D8E" w:rsidRDefault="00AD4D8E" w:rsidP="00AD4D8E">
      <w:pPr>
        <w:jc w:val="both"/>
        <w:rPr>
          <w:szCs w:val="20"/>
        </w:rPr>
      </w:pPr>
      <w:r>
        <w:rPr>
          <w:szCs w:val="20"/>
        </w:rPr>
        <w:t xml:space="preserve">- </w:t>
      </w:r>
      <w:r w:rsidRPr="00AD4D8E">
        <w:rPr>
          <w:szCs w:val="20"/>
        </w:rPr>
        <w:t>ustalić lokalizację robót,</w:t>
      </w:r>
    </w:p>
    <w:p w14:paraId="7C20E6B8" w14:textId="77777777" w:rsidR="00AD4D8E" w:rsidRPr="00AD4D8E" w:rsidRDefault="00AD4D8E" w:rsidP="00AD4D8E">
      <w:pPr>
        <w:ind w:left="142" w:hanging="142"/>
        <w:jc w:val="both"/>
        <w:rPr>
          <w:szCs w:val="20"/>
        </w:rPr>
      </w:pPr>
      <w:r>
        <w:rPr>
          <w:szCs w:val="20"/>
        </w:rPr>
        <w:t xml:space="preserve">- </w:t>
      </w:r>
      <w:r w:rsidRPr="00AD4D8E">
        <w:rPr>
          <w:szCs w:val="20"/>
        </w:rPr>
        <w:t>przeprowadzić obliczenia i pomiary niezbędne do szczegółowego wytyczenia robót oraz ustalenia danych wysokościowych,</w:t>
      </w:r>
    </w:p>
    <w:p w14:paraId="15400939" w14:textId="77777777" w:rsidR="00AD4D8E" w:rsidRPr="00AD4D8E" w:rsidRDefault="00AD4D8E" w:rsidP="00AD4D8E">
      <w:pPr>
        <w:jc w:val="both"/>
        <w:rPr>
          <w:szCs w:val="20"/>
        </w:rPr>
      </w:pPr>
      <w:r>
        <w:rPr>
          <w:szCs w:val="20"/>
        </w:rPr>
        <w:t xml:space="preserve">- </w:t>
      </w:r>
      <w:r w:rsidRPr="00AD4D8E">
        <w:rPr>
          <w:szCs w:val="20"/>
        </w:rPr>
        <w:t>usunąć przeszkody utrudniające wykonanie robót,</w:t>
      </w:r>
    </w:p>
    <w:p w14:paraId="54AE843B" w14:textId="77777777" w:rsidR="00AD4D8E" w:rsidRPr="00AD4D8E" w:rsidRDefault="00AD4D8E" w:rsidP="00AD4D8E">
      <w:pPr>
        <w:jc w:val="both"/>
        <w:rPr>
          <w:szCs w:val="20"/>
        </w:rPr>
      </w:pPr>
      <w:r>
        <w:rPr>
          <w:szCs w:val="20"/>
        </w:rPr>
        <w:t xml:space="preserve">- </w:t>
      </w:r>
      <w:r w:rsidRPr="00AD4D8E">
        <w:rPr>
          <w:szCs w:val="20"/>
        </w:rPr>
        <w:t>wprowadzić oznakowanie drogi na okres robót,</w:t>
      </w:r>
    </w:p>
    <w:p w14:paraId="4613B1EF" w14:textId="77777777" w:rsidR="00AD4D8E" w:rsidRPr="00AD4D8E" w:rsidRDefault="00AD4D8E" w:rsidP="00AD4D8E">
      <w:pPr>
        <w:jc w:val="both"/>
        <w:rPr>
          <w:szCs w:val="20"/>
        </w:rPr>
      </w:pPr>
      <w:r>
        <w:rPr>
          <w:szCs w:val="20"/>
        </w:rPr>
        <w:t xml:space="preserve">- </w:t>
      </w:r>
      <w:r w:rsidRPr="00AD4D8E">
        <w:rPr>
          <w:szCs w:val="20"/>
        </w:rPr>
        <w:t>zgromadzić materiały i sprzęt potrzebne do rozpoczęcia robót.</w:t>
      </w:r>
    </w:p>
    <w:p w14:paraId="7C9E0A3E" w14:textId="77777777" w:rsidR="00646E9B" w:rsidRDefault="00AD4D8E" w:rsidP="00D13BF5">
      <w:pPr>
        <w:pStyle w:val="Nagwek2"/>
        <w:numPr>
          <w:ilvl w:val="1"/>
          <w:numId w:val="1"/>
        </w:numPr>
        <w:ind w:left="567" w:hanging="567"/>
      </w:pPr>
      <w:bookmarkStart w:id="35" w:name="_Toc64387001"/>
      <w:r>
        <w:t>Projektowanie mieszanki związanej cementem</w:t>
      </w:r>
      <w:bookmarkEnd w:id="35"/>
    </w:p>
    <w:p w14:paraId="55FBE65B" w14:textId="77777777" w:rsidR="00AD4D8E" w:rsidRPr="00AD4D8E" w:rsidRDefault="00AD4D8E" w:rsidP="00AD4D8E">
      <w:pPr>
        <w:jc w:val="both"/>
        <w:rPr>
          <w:szCs w:val="20"/>
        </w:rPr>
      </w:pPr>
      <w:r w:rsidRPr="00AD4D8E">
        <w:rPr>
          <w:szCs w:val="20"/>
        </w:rPr>
        <w:t xml:space="preserve">Przed przystąpieniem do robót, w terminie uzgodnionym z </w:t>
      </w:r>
      <w:r w:rsidR="00B24DBB">
        <w:rPr>
          <w:szCs w:val="20"/>
        </w:rPr>
        <w:t>Inżynierem/</w:t>
      </w:r>
      <w:r w:rsidRPr="00AD4D8E">
        <w:rPr>
          <w:szCs w:val="20"/>
        </w:rPr>
        <w:t xml:space="preserve">Inspektorem Nadzoru, Wykonawca dostarczy </w:t>
      </w:r>
      <w:r w:rsidR="00B24DBB">
        <w:rPr>
          <w:szCs w:val="20"/>
        </w:rPr>
        <w:t>Inżynierowi/</w:t>
      </w:r>
      <w:r w:rsidRPr="00AD4D8E">
        <w:rPr>
          <w:szCs w:val="20"/>
        </w:rPr>
        <w:t>Inspektorowi Nadzoru do akceptacji projekt składu mieszanki związanej cementem oraz wyniki badań laboratoryjn</w:t>
      </w:r>
      <w:r>
        <w:rPr>
          <w:szCs w:val="20"/>
        </w:rPr>
        <w:t>ych poszczególnych składników i </w:t>
      </w:r>
      <w:r w:rsidRPr="00AD4D8E">
        <w:rPr>
          <w:szCs w:val="20"/>
        </w:rPr>
        <w:t xml:space="preserve">próbki materiałów pobrane w obecności </w:t>
      </w:r>
      <w:r w:rsidR="00B24DBB">
        <w:rPr>
          <w:szCs w:val="20"/>
        </w:rPr>
        <w:t>Inżyniera/</w:t>
      </w:r>
      <w:r w:rsidRPr="00AD4D8E">
        <w:rPr>
          <w:szCs w:val="20"/>
        </w:rPr>
        <w:t xml:space="preserve">Inspektora Nadzoru do wykonania badań kontrolnych przez </w:t>
      </w:r>
      <w:r w:rsidR="00B24DBB">
        <w:rPr>
          <w:szCs w:val="20"/>
        </w:rPr>
        <w:t>Inżyniera/</w:t>
      </w:r>
      <w:r w:rsidRPr="00AD4D8E">
        <w:rPr>
          <w:szCs w:val="20"/>
        </w:rPr>
        <w:t>Inspektora Nadzoru.</w:t>
      </w:r>
    </w:p>
    <w:p w14:paraId="3BC11863" w14:textId="77777777" w:rsidR="00AD4D8E" w:rsidRPr="00AD4D8E" w:rsidRDefault="00AD4D8E" w:rsidP="00AD4D8E">
      <w:pPr>
        <w:jc w:val="both"/>
        <w:rPr>
          <w:szCs w:val="20"/>
        </w:rPr>
      </w:pPr>
      <w:r w:rsidRPr="00AD4D8E">
        <w:rPr>
          <w:szCs w:val="20"/>
        </w:rPr>
        <w:t>Projektowanie mieszanki polega na doborze kruszywa do mieszanki zgodnie z krzywymi przedstawionymi na rys. 1÷5, ilości cementu, ilości wody. Procedura projektowa powinna być oparta na próbach laboratoryjnych i/lub polowych przeprowadzonych na tych samych składnikach, z tych samych źródeł i o takich samych właściwościach, jak te które będą stosowane do wykonania podbudowy lub warstwy mrozoochronnej.</w:t>
      </w:r>
    </w:p>
    <w:p w14:paraId="79D153F2" w14:textId="3B1E4731" w:rsidR="00AD4D8E" w:rsidRPr="00AD4D8E" w:rsidRDefault="00AD4D8E" w:rsidP="00AD4D8E">
      <w:pPr>
        <w:jc w:val="both"/>
        <w:rPr>
          <w:szCs w:val="20"/>
        </w:rPr>
      </w:pPr>
      <w:r w:rsidRPr="00AD4D8E">
        <w:rPr>
          <w:szCs w:val="20"/>
        </w:rPr>
        <w:t>Skład mieszanek projektuje się ze względu na wytrzymałość na ściskanie próbek (system I), zagęszczanych metodą Proctora wg PN-EN 13286-50  w formach walcowych H/D = 1</w:t>
      </w:r>
      <w:r w:rsidR="005124B7">
        <w:rPr>
          <w:szCs w:val="20"/>
        </w:rPr>
        <w:t xml:space="preserve"> (H/D = 0,8 -1,2). </w:t>
      </w:r>
      <w:r w:rsidRPr="00AD4D8E">
        <w:rPr>
          <w:szCs w:val="20"/>
        </w:rPr>
        <w:t>Klasy wytrzymałości przyjmuje się wg p. 5.5.</w:t>
      </w:r>
    </w:p>
    <w:p w14:paraId="6E8E5DC7" w14:textId="77777777" w:rsidR="00AD4D8E" w:rsidRPr="00AD4D8E" w:rsidRDefault="00AD4D8E" w:rsidP="00AD4D8E">
      <w:pPr>
        <w:jc w:val="both"/>
        <w:rPr>
          <w:szCs w:val="20"/>
        </w:rPr>
      </w:pPr>
      <w:r w:rsidRPr="00AD4D8E">
        <w:rPr>
          <w:szCs w:val="20"/>
        </w:rPr>
        <w:t>Określone w badaniu progowe ilości wody powinny uwzg</w:t>
      </w:r>
      <w:r>
        <w:rPr>
          <w:szCs w:val="20"/>
        </w:rPr>
        <w:t>lędniać właściwe zagęszczenie i </w:t>
      </w:r>
      <w:r w:rsidRPr="00AD4D8E">
        <w:rPr>
          <w:szCs w:val="20"/>
        </w:rPr>
        <w:t>oczekiwane parametry mechaniczne mieszanki. Należy określić procentowy udział składników w stosunku do całkowitej masy mieszanki w s</w:t>
      </w:r>
      <w:r>
        <w:rPr>
          <w:szCs w:val="20"/>
        </w:rPr>
        <w:t>tanie suchym oraz uziarnienie i </w:t>
      </w:r>
      <w:r w:rsidRPr="00AD4D8E">
        <w:rPr>
          <w:szCs w:val="20"/>
        </w:rPr>
        <w:t>gęstość objętościową. Proporcję należy określić laboratoryjnie lub/i na podstawie praktycznych doświadczeń z mieszankami wykonywany</w:t>
      </w:r>
      <w:r>
        <w:rPr>
          <w:szCs w:val="20"/>
        </w:rPr>
        <w:t>mi z tych samych składników i w </w:t>
      </w:r>
      <w:r w:rsidRPr="00AD4D8E">
        <w:rPr>
          <w:szCs w:val="20"/>
        </w:rPr>
        <w:t>tych samych warunkach, spełniające wymagania niniejszych WWiORB.</w:t>
      </w:r>
    </w:p>
    <w:p w14:paraId="66B086AA" w14:textId="77777777" w:rsidR="00646E9B" w:rsidRPr="007646DD" w:rsidRDefault="00AD4D8E" w:rsidP="00D13BF5">
      <w:pPr>
        <w:pStyle w:val="Nagwek3"/>
        <w:numPr>
          <w:ilvl w:val="2"/>
          <w:numId w:val="1"/>
        </w:numPr>
        <w:ind w:left="851" w:hanging="851"/>
      </w:pPr>
      <w:r>
        <w:t>Uziarnienie mieszanki mineralnej</w:t>
      </w:r>
    </w:p>
    <w:p w14:paraId="1D2B0CD7" w14:textId="77777777" w:rsidR="00AD4D8E" w:rsidRPr="00AD4D8E" w:rsidRDefault="00AD4D8E" w:rsidP="00AD4D8E">
      <w:pPr>
        <w:jc w:val="both"/>
        <w:rPr>
          <w:szCs w:val="20"/>
        </w:rPr>
      </w:pPr>
      <w:r w:rsidRPr="00AD4D8E">
        <w:rPr>
          <w:szCs w:val="20"/>
        </w:rPr>
        <w:t>Sprawdzenie uziarnienia mieszanki mineralnej należy wykonać zgodnie z metodą wg PN-EN 933-1. Do analizy stosuje się zestaw sit p</w:t>
      </w:r>
      <w:r>
        <w:rPr>
          <w:szCs w:val="20"/>
        </w:rPr>
        <w:t>odstawowy + 1, składający się z </w:t>
      </w:r>
      <w:r w:rsidRPr="00AD4D8E">
        <w:rPr>
          <w:szCs w:val="20"/>
        </w:rPr>
        <w:t xml:space="preserve">następujących sit o oczkach kwadratowych w mm: 0,063; </w:t>
      </w:r>
      <w:r w:rsidR="005124B7">
        <w:rPr>
          <w:szCs w:val="20"/>
        </w:rPr>
        <w:t xml:space="preserve">0,25; </w:t>
      </w:r>
      <w:r w:rsidRPr="00AD4D8E">
        <w:rPr>
          <w:szCs w:val="20"/>
        </w:rPr>
        <w:t>0,50; 1,0; 2,0; 4,0; 5,6; 8,0; 11,2; 16,0; 22,4; 31,5; 45,0.</w:t>
      </w:r>
    </w:p>
    <w:p w14:paraId="179848DC" w14:textId="77777777" w:rsidR="00453C95" w:rsidRDefault="00AD4D8E" w:rsidP="00AD4D8E">
      <w:pPr>
        <w:jc w:val="both"/>
        <w:rPr>
          <w:szCs w:val="20"/>
        </w:rPr>
      </w:pPr>
      <w:r w:rsidRPr="00AD4D8E">
        <w:rPr>
          <w:szCs w:val="20"/>
        </w:rPr>
        <w:t>Krzywa uziarnienia mieszanki powinna zawierać się w obszarze między krzywymi granicznymi uziarnienia przedstawionych na rys. 1÷5, odpowiednio dla każdego rodzaju mieszanki.</w:t>
      </w:r>
    </w:p>
    <w:p w14:paraId="482FCE9A" w14:textId="77777777" w:rsidR="00AD4D8E" w:rsidRDefault="00AD4D8E" w:rsidP="00AD4D8E">
      <w:pPr>
        <w:jc w:val="center"/>
        <w:rPr>
          <w:szCs w:val="20"/>
        </w:rPr>
      </w:pPr>
      <w:r>
        <w:rPr>
          <w:noProof/>
          <w:lang w:eastAsia="pl-PL"/>
        </w:rPr>
        <w:drawing>
          <wp:inline distT="0" distB="0" distL="0" distR="0" wp14:anchorId="2ECA9902" wp14:editId="2D5CA0E5">
            <wp:extent cx="4166870" cy="3036570"/>
            <wp:effectExtent l="0" t="0" r="5080" b="0"/>
            <wp:docPr id="1" name="Obraz 1" descr="ry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ys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6870" cy="3036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15CA00" w14:textId="77777777" w:rsidR="00AD4D8E" w:rsidRPr="00AD4D8E" w:rsidRDefault="00AD4D8E" w:rsidP="00AD4D8E">
      <w:pPr>
        <w:jc w:val="center"/>
        <w:rPr>
          <w:szCs w:val="20"/>
        </w:rPr>
      </w:pPr>
      <w:r w:rsidRPr="00AD4D8E">
        <w:rPr>
          <w:szCs w:val="20"/>
        </w:rPr>
        <w:t>Rys. 1. Krzywe graniczne uziarnienia mieszanki mineralnej 0/31,5 mm</w:t>
      </w:r>
    </w:p>
    <w:p w14:paraId="77F35CF4" w14:textId="77777777" w:rsidR="00AD4D8E" w:rsidRDefault="00AD4D8E" w:rsidP="00AD4D8E">
      <w:pPr>
        <w:jc w:val="center"/>
      </w:pPr>
      <w:r>
        <w:rPr>
          <w:noProof/>
          <w:lang w:eastAsia="pl-PL"/>
        </w:rPr>
        <w:drawing>
          <wp:inline distT="0" distB="0" distL="0" distR="0" wp14:anchorId="55952963" wp14:editId="56619DA5">
            <wp:extent cx="4201160" cy="3062605"/>
            <wp:effectExtent l="0" t="0" r="8890" b="4445"/>
            <wp:docPr id="2" name="Obraz 2" descr="rys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ys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1160" cy="3062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41FFB1" w14:textId="77777777" w:rsidR="00AD4D8E" w:rsidRPr="00AD4D8E" w:rsidRDefault="00AD4D8E" w:rsidP="00AD4D8E">
      <w:pPr>
        <w:jc w:val="center"/>
        <w:rPr>
          <w:szCs w:val="20"/>
        </w:rPr>
      </w:pPr>
      <w:r w:rsidRPr="00AD4D8E">
        <w:rPr>
          <w:szCs w:val="20"/>
        </w:rPr>
        <w:t>Rys. 2. Krzywe graniczne uziarnienia mieszanki mineralnej 0/22,4 mm</w:t>
      </w:r>
    </w:p>
    <w:p w14:paraId="54FAF74D" w14:textId="77777777" w:rsidR="00AD4D8E" w:rsidRDefault="00AD4D8E" w:rsidP="00AD4D8E">
      <w:pPr>
        <w:jc w:val="center"/>
      </w:pPr>
      <w:r>
        <w:rPr>
          <w:noProof/>
          <w:lang w:eastAsia="pl-PL"/>
        </w:rPr>
        <w:drawing>
          <wp:inline distT="0" distB="0" distL="0" distR="0" wp14:anchorId="79E9A53E" wp14:editId="137547B8">
            <wp:extent cx="4097655" cy="3131185"/>
            <wp:effectExtent l="0" t="0" r="0" b="0"/>
            <wp:docPr id="3" name="Obraz 3" descr="rys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ys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7655" cy="3131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EE222F" w14:textId="77777777" w:rsidR="00AD4D8E" w:rsidRPr="00AD4D8E" w:rsidRDefault="00AD4D8E" w:rsidP="00AD4D8E">
      <w:pPr>
        <w:jc w:val="center"/>
        <w:rPr>
          <w:szCs w:val="20"/>
        </w:rPr>
      </w:pPr>
      <w:r w:rsidRPr="00AD4D8E">
        <w:rPr>
          <w:szCs w:val="20"/>
        </w:rPr>
        <w:t>Rys. 3. Krzywe graniczne uziarnienia mieszanki mineralnej 0/16 mm</w:t>
      </w:r>
    </w:p>
    <w:p w14:paraId="5CA23D6A" w14:textId="77777777" w:rsidR="00AD4D8E" w:rsidRDefault="00AD4D8E" w:rsidP="00AD4D8E">
      <w:pPr>
        <w:jc w:val="center"/>
      </w:pPr>
      <w:r>
        <w:rPr>
          <w:noProof/>
          <w:lang w:eastAsia="pl-PL"/>
        </w:rPr>
        <w:drawing>
          <wp:inline distT="0" distB="0" distL="0" distR="0" wp14:anchorId="154D0BA1" wp14:editId="47C3D24A">
            <wp:extent cx="4166870" cy="3088005"/>
            <wp:effectExtent l="0" t="0" r="5080" b="0"/>
            <wp:docPr id="4" name="Obraz 4" descr="rys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ys4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6870" cy="3088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1AEB44" w14:textId="77777777" w:rsidR="00AD4D8E" w:rsidRPr="00AD4D8E" w:rsidRDefault="00AD4D8E" w:rsidP="00AD4D8E">
      <w:pPr>
        <w:jc w:val="center"/>
        <w:rPr>
          <w:szCs w:val="20"/>
        </w:rPr>
      </w:pPr>
      <w:r w:rsidRPr="00AD4D8E">
        <w:rPr>
          <w:szCs w:val="20"/>
        </w:rPr>
        <w:t>Rys. 4. Krzywe graniczne uziarnienia mieszanki mineralnej 0/11,2 mm</w:t>
      </w:r>
    </w:p>
    <w:p w14:paraId="3EC06ECA" w14:textId="77777777" w:rsidR="00AD4D8E" w:rsidRDefault="00AD4D8E" w:rsidP="00AD4D8E">
      <w:pPr>
        <w:jc w:val="center"/>
      </w:pPr>
      <w:r>
        <w:rPr>
          <w:noProof/>
          <w:lang w:eastAsia="pl-PL"/>
        </w:rPr>
        <w:drawing>
          <wp:inline distT="0" distB="0" distL="0" distR="0" wp14:anchorId="3E674091" wp14:editId="1A24D2CB">
            <wp:extent cx="4201160" cy="3096895"/>
            <wp:effectExtent l="0" t="0" r="0" b="6985"/>
            <wp:docPr id="5" name="Obraz 5" descr="rys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ys5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1160" cy="3096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67021D" w14:textId="77777777" w:rsidR="00AD4D8E" w:rsidRDefault="00AD4D8E" w:rsidP="00F368BF">
      <w:pPr>
        <w:jc w:val="center"/>
        <w:rPr>
          <w:szCs w:val="20"/>
        </w:rPr>
      </w:pPr>
      <w:r w:rsidRPr="00AD4D8E">
        <w:rPr>
          <w:szCs w:val="20"/>
        </w:rPr>
        <w:t>Rys.</w:t>
      </w:r>
      <w:r w:rsidR="00A703F9">
        <w:rPr>
          <w:szCs w:val="20"/>
        </w:rPr>
        <w:t xml:space="preserve"> </w:t>
      </w:r>
      <w:r w:rsidRPr="00AD4D8E">
        <w:rPr>
          <w:szCs w:val="20"/>
        </w:rPr>
        <w:t>5. Krzywe graniczne uziarnie</w:t>
      </w:r>
      <w:r w:rsidR="00F368BF">
        <w:rPr>
          <w:szCs w:val="20"/>
        </w:rPr>
        <w:t>nia mieszanki mineralnej 0/8 mm</w:t>
      </w:r>
    </w:p>
    <w:p w14:paraId="45C8FE5B" w14:textId="77777777" w:rsidR="00AD4D8E" w:rsidRPr="00A703F9" w:rsidRDefault="00273B36" w:rsidP="009B6981">
      <w:pPr>
        <w:pStyle w:val="Nagwek3"/>
      </w:pPr>
      <w:r>
        <w:t xml:space="preserve">5.4.2 </w:t>
      </w:r>
      <w:r w:rsidR="00A703F9">
        <w:t>Zawartość spoiwa</w:t>
      </w:r>
    </w:p>
    <w:p w14:paraId="4AD2D195" w14:textId="77777777" w:rsidR="00A703F9" w:rsidRPr="00A703F9" w:rsidRDefault="00A703F9" w:rsidP="00A703F9">
      <w:pPr>
        <w:jc w:val="both"/>
        <w:rPr>
          <w:szCs w:val="20"/>
        </w:rPr>
      </w:pPr>
      <w:r w:rsidRPr="00A703F9">
        <w:rPr>
          <w:szCs w:val="20"/>
        </w:rPr>
        <w:t>Zawartość spoiwa (cementu) w mieszance powinna być określona na podstawie procedury projektowej i/lub doświadczenia z mieszankami wyprodukowanymi przy użyciu proponowanych składników. Zawartość spoiwa nie powinna być mniejsza od minimalnych wartości przedstawionych w tab</w:t>
      </w:r>
      <w:r>
        <w:rPr>
          <w:szCs w:val="20"/>
        </w:rPr>
        <w:t>eli</w:t>
      </w:r>
      <w:r w:rsidRPr="00A703F9">
        <w:rPr>
          <w:szCs w:val="20"/>
        </w:rPr>
        <w:t xml:space="preserve"> 2.</w:t>
      </w:r>
    </w:p>
    <w:p w14:paraId="14BF29E2" w14:textId="77777777" w:rsidR="00A703F9" w:rsidRPr="00A703F9" w:rsidRDefault="00A703F9" w:rsidP="006F70BA">
      <w:pPr>
        <w:rPr>
          <w:szCs w:val="20"/>
        </w:rPr>
      </w:pPr>
      <w:r>
        <w:rPr>
          <w:szCs w:val="20"/>
        </w:rPr>
        <w:t>Tabela</w:t>
      </w:r>
      <w:r w:rsidRPr="00A703F9">
        <w:rPr>
          <w:szCs w:val="20"/>
        </w:rPr>
        <w:t xml:space="preserve"> 2. Minimalna zawartość spoiwa (cementu) w mieszance wg PN-EN 14227-1</w:t>
      </w:r>
    </w:p>
    <w:tbl>
      <w:tblPr>
        <w:tblStyle w:val="Tabela-Siatka1"/>
        <w:tblW w:w="0" w:type="auto"/>
        <w:jc w:val="center"/>
        <w:tblLook w:val="01E0" w:firstRow="1" w:lastRow="1" w:firstColumn="1" w:lastColumn="1" w:noHBand="0" w:noVBand="0"/>
      </w:tblPr>
      <w:tblGrid>
        <w:gridCol w:w="4986"/>
        <w:gridCol w:w="4076"/>
      </w:tblGrid>
      <w:tr w:rsidR="00A703F9" w:rsidRPr="00A703F9" w14:paraId="75B4DACB" w14:textId="77777777" w:rsidTr="00F368BF">
        <w:trPr>
          <w:trHeight w:val="466"/>
          <w:jc w:val="center"/>
        </w:trPr>
        <w:tc>
          <w:tcPr>
            <w:tcW w:w="5012" w:type="dxa"/>
          </w:tcPr>
          <w:p w14:paraId="04B67409" w14:textId="77777777" w:rsidR="00A703F9" w:rsidRPr="00A703F9" w:rsidRDefault="00A703F9" w:rsidP="00F368BF">
            <w:pPr>
              <w:spacing w:before="0" w:after="0"/>
              <w:jc w:val="center"/>
            </w:pPr>
            <w:r w:rsidRPr="00A703F9">
              <w:t>Maksym</w:t>
            </w:r>
            <w:r w:rsidR="00453C95">
              <w:t xml:space="preserve">alny nominalny wymiar kruszywa, </w:t>
            </w:r>
            <w:r w:rsidRPr="00A703F9">
              <w:t>mm</w:t>
            </w:r>
          </w:p>
        </w:tc>
        <w:tc>
          <w:tcPr>
            <w:tcW w:w="4097" w:type="dxa"/>
          </w:tcPr>
          <w:p w14:paraId="668E21D5" w14:textId="77777777" w:rsidR="00A703F9" w:rsidRPr="00A703F9" w:rsidRDefault="00A703F9" w:rsidP="00F368BF">
            <w:pPr>
              <w:spacing w:before="0" w:after="0"/>
              <w:jc w:val="center"/>
            </w:pPr>
            <w:r w:rsidRPr="00A703F9">
              <w:t>Minimalna zawartość spoiwa, % m/m</w:t>
            </w:r>
          </w:p>
        </w:tc>
      </w:tr>
      <w:tr w:rsidR="00A703F9" w:rsidRPr="00A703F9" w14:paraId="486548F1" w14:textId="77777777" w:rsidTr="00F368BF">
        <w:trPr>
          <w:trHeight w:val="274"/>
          <w:jc w:val="center"/>
        </w:trPr>
        <w:tc>
          <w:tcPr>
            <w:tcW w:w="5012" w:type="dxa"/>
          </w:tcPr>
          <w:p w14:paraId="363A8599" w14:textId="77777777" w:rsidR="00A703F9" w:rsidRPr="00A703F9" w:rsidRDefault="00A703F9" w:rsidP="00F368BF">
            <w:pPr>
              <w:spacing w:before="0" w:after="0"/>
              <w:jc w:val="center"/>
            </w:pPr>
            <w:r w:rsidRPr="00A703F9">
              <w:t>&gt; 8,0 do 31,5</w:t>
            </w:r>
          </w:p>
        </w:tc>
        <w:tc>
          <w:tcPr>
            <w:tcW w:w="4097" w:type="dxa"/>
          </w:tcPr>
          <w:p w14:paraId="7E240F20" w14:textId="77777777" w:rsidR="00A703F9" w:rsidRPr="00A703F9" w:rsidRDefault="00A703F9" w:rsidP="00F368BF">
            <w:pPr>
              <w:spacing w:before="0" w:after="0"/>
              <w:jc w:val="center"/>
            </w:pPr>
            <w:r w:rsidRPr="00A703F9">
              <w:t>3</w:t>
            </w:r>
          </w:p>
        </w:tc>
      </w:tr>
      <w:tr w:rsidR="00A703F9" w:rsidRPr="00A703F9" w14:paraId="2BC4350C" w14:textId="77777777" w:rsidTr="00F368BF">
        <w:trPr>
          <w:trHeight w:val="278"/>
          <w:jc w:val="center"/>
        </w:trPr>
        <w:tc>
          <w:tcPr>
            <w:tcW w:w="5012" w:type="dxa"/>
          </w:tcPr>
          <w:p w14:paraId="70AC2B60" w14:textId="77777777" w:rsidR="00A703F9" w:rsidRPr="00A703F9" w:rsidRDefault="00A703F9" w:rsidP="00F368BF">
            <w:pPr>
              <w:spacing w:before="0" w:after="0"/>
              <w:jc w:val="center"/>
            </w:pPr>
            <w:r w:rsidRPr="00A703F9">
              <w:t>2,0 do 8,0</w:t>
            </w:r>
          </w:p>
        </w:tc>
        <w:tc>
          <w:tcPr>
            <w:tcW w:w="4097" w:type="dxa"/>
          </w:tcPr>
          <w:p w14:paraId="1808FC50" w14:textId="77777777" w:rsidR="00A703F9" w:rsidRPr="00A703F9" w:rsidRDefault="00A703F9" w:rsidP="00F368BF">
            <w:pPr>
              <w:spacing w:before="0" w:after="0"/>
              <w:jc w:val="center"/>
            </w:pPr>
            <w:r w:rsidRPr="00A703F9">
              <w:t>4</w:t>
            </w:r>
          </w:p>
        </w:tc>
      </w:tr>
      <w:tr w:rsidR="00A703F9" w:rsidRPr="00A703F9" w14:paraId="143CE606" w14:textId="77777777" w:rsidTr="00F368BF">
        <w:trPr>
          <w:trHeight w:val="268"/>
          <w:jc w:val="center"/>
        </w:trPr>
        <w:tc>
          <w:tcPr>
            <w:tcW w:w="5012" w:type="dxa"/>
          </w:tcPr>
          <w:p w14:paraId="2133D8BD" w14:textId="77777777" w:rsidR="00A703F9" w:rsidRPr="00A703F9" w:rsidRDefault="00A703F9" w:rsidP="00F368BF">
            <w:pPr>
              <w:spacing w:before="0" w:after="0"/>
              <w:jc w:val="center"/>
            </w:pPr>
            <w:r w:rsidRPr="00A703F9">
              <w:t>&lt; 2,0</w:t>
            </w:r>
          </w:p>
        </w:tc>
        <w:tc>
          <w:tcPr>
            <w:tcW w:w="4097" w:type="dxa"/>
          </w:tcPr>
          <w:p w14:paraId="5D0E9A28" w14:textId="77777777" w:rsidR="00A703F9" w:rsidRPr="00A703F9" w:rsidRDefault="00A703F9" w:rsidP="00F368BF">
            <w:pPr>
              <w:spacing w:before="0" w:after="0"/>
              <w:jc w:val="center"/>
            </w:pPr>
            <w:r w:rsidRPr="00A703F9">
              <w:t>5</w:t>
            </w:r>
          </w:p>
        </w:tc>
      </w:tr>
    </w:tbl>
    <w:p w14:paraId="7F512075" w14:textId="77777777" w:rsidR="00A703F9" w:rsidRPr="00A703F9" w:rsidRDefault="00A703F9" w:rsidP="00A703F9">
      <w:pPr>
        <w:jc w:val="both"/>
        <w:rPr>
          <w:szCs w:val="20"/>
        </w:rPr>
      </w:pPr>
      <w:r w:rsidRPr="00A703F9">
        <w:rPr>
          <w:szCs w:val="20"/>
        </w:rPr>
        <w:t>Dopuszczalne jest zastosowanie mniejszej ilości spoiwa niż podano w tab</w:t>
      </w:r>
      <w:r w:rsidR="006F70BA">
        <w:rPr>
          <w:szCs w:val="20"/>
        </w:rPr>
        <w:t>eli</w:t>
      </w:r>
      <w:r w:rsidRPr="00A703F9">
        <w:rPr>
          <w:szCs w:val="20"/>
        </w:rPr>
        <w:t xml:space="preserve"> 2, jeśli podczas procesu produkcyjnego stwierdzone zostani</w:t>
      </w:r>
      <w:r>
        <w:rPr>
          <w:szCs w:val="20"/>
        </w:rPr>
        <w:t>e, że zachowana jest zgodność z </w:t>
      </w:r>
      <w:r w:rsidRPr="00A703F9">
        <w:rPr>
          <w:szCs w:val="20"/>
        </w:rPr>
        <w:t>wymaganiami tab</w:t>
      </w:r>
      <w:r w:rsidR="00703182">
        <w:rPr>
          <w:szCs w:val="20"/>
        </w:rPr>
        <w:t>el 5÷7 niniejszych WWiORB oraz za zgodą Inżyniera/Inspektora Nadzoru.</w:t>
      </w:r>
    </w:p>
    <w:p w14:paraId="6657361E" w14:textId="77777777" w:rsidR="00AD4D8E" w:rsidRDefault="00A703F9" w:rsidP="00273B36">
      <w:pPr>
        <w:pStyle w:val="Nagwek3"/>
        <w:numPr>
          <w:ilvl w:val="2"/>
          <w:numId w:val="7"/>
        </w:numPr>
        <w:ind w:left="709" w:hanging="709"/>
      </w:pPr>
      <w:r>
        <w:t>Zawartość wody</w:t>
      </w:r>
    </w:p>
    <w:p w14:paraId="3AC4026D" w14:textId="77777777" w:rsidR="00A703F9" w:rsidRPr="00A703F9" w:rsidRDefault="00A703F9" w:rsidP="00A703F9">
      <w:pPr>
        <w:jc w:val="both"/>
        <w:rPr>
          <w:rFonts w:cs="Times New Roman"/>
          <w:szCs w:val="20"/>
        </w:rPr>
      </w:pPr>
      <w:r w:rsidRPr="00A703F9">
        <w:rPr>
          <w:rFonts w:cs="Times New Roman"/>
          <w:szCs w:val="20"/>
        </w:rPr>
        <w:t>Zawartość wody w mieszance powinna być określona na podstawie procedury projektowej wg metody Proctora i/lub doświadczenia z mieszankami wyprodukowanymi przy użyciu proponowanych składników. Zawartość wody należy określić zgodnie z PN-EN 13286-2.</w:t>
      </w:r>
    </w:p>
    <w:p w14:paraId="0C9DEE29" w14:textId="77777777" w:rsidR="00A703F9" w:rsidRDefault="00A703F9" w:rsidP="00273B36">
      <w:pPr>
        <w:pStyle w:val="Nagwek3"/>
        <w:numPr>
          <w:ilvl w:val="2"/>
          <w:numId w:val="7"/>
        </w:numPr>
        <w:ind w:left="426" w:hanging="426"/>
      </w:pPr>
      <w:r>
        <w:t>Warunki przygotowania i pielęgnacji próbek</w:t>
      </w:r>
    </w:p>
    <w:p w14:paraId="21C65737" w14:textId="77777777" w:rsidR="00D0275C" w:rsidRDefault="00D0275C" w:rsidP="00D0275C">
      <w:pPr>
        <w:jc w:val="both"/>
        <w:rPr>
          <w:szCs w:val="20"/>
        </w:rPr>
      </w:pPr>
      <w:r w:rsidRPr="00D0275C">
        <w:rPr>
          <w:szCs w:val="20"/>
        </w:rPr>
        <w:t>Próbki walcowe zagęszczane ubijakiem Proctora, powinny być przygotowane zgodnie z PN-EN 13286-50. Próbki należy przechowywać przez 14</w:t>
      </w:r>
      <w:r>
        <w:rPr>
          <w:szCs w:val="20"/>
        </w:rPr>
        <w:t xml:space="preserve"> dni w temperaturze pokojowej z </w:t>
      </w:r>
      <w:r w:rsidRPr="00D0275C">
        <w:rPr>
          <w:szCs w:val="20"/>
        </w:rPr>
        <w:t>zabezpieczeniem przed wysychaniem (w komorze o wilgotności powyżej 95% - 100% lub w wilgotnym piasku) i następnie zanurzyć na 14 dni do wody o temperaturze pokojowej. Nasycanie próbek wodą odbywa się pod ciśnieniem normalnym i przy całkowitym ich zanurzeniu w wodzie.</w:t>
      </w:r>
    </w:p>
    <w:p w14:paraId="510C94EC" w14:textId="77777777" w:rsidR="00D0275C" w:rsidRPr="00D0275C" w:rsidRDefault="00D0275C" w:rsidP="00D0275C">
      <w:pPr>
        <w:jc w:val="both"/>
        <w:rPr>
          <w:szCs w:val="20"/>
        </w:rPr>
      </w:pPr>
      <w:r w:rsidRPr="00D0275C">
        <w:rPr>
          <w:szCs w:val="20"/>
        </w:rPr>
        <w:t xml:space="preserve">Badanie wytrzymałości na ściskanie (system I) należy przeprowadzić na próbkach walcowych przygotowanych metodą Proctora zgodnie z PN-EN 13286-50, przy wykorzystaniu metody badawczej zgodniej z PN-EN 13286-41. </w:t>
      </w:r>
    </w:p>
    <w:p w14:paraId="6ABA078F" w14:textId="77777777" w:rsidR="00A703F9" w:rsidRDefault="00D0275C" w:rsidP="00273B36">
      <w:pPr>
        <w:pStyle w:val="Nagwek3"/>
        <w:numPr>
          <w:ilvl w:val="2"/>
          <w:numId w:val="7"/>
        </w:numPr>
        <w:ind w:left="709" w:hanging="709"/>
      </w:pPr>
      <w:r>
        <w:t>Wytrzymałość na ściskanie</w:t>
      </w:r>
    </w:p>
    <w:p w14:paraId="7DC0F361" w14:textId="77777777" w:rsidR="00D0275C" w:rsidRPr="00D0275C" w:rsidRDefault="00D0275C" w:rsidP="00D0275C">
      <w:pPr>
        <w:jc w:val="both"/>
        <w:rPr>
          <w:szCs w:val="20"/>
        </w:rPr>
      </w:pPr>
      <w:r w:rsidRPr="00D0275C">
        <w:rPr>
          <w:szCs w:val="20"/>
        </w:rPr>
        <w:t xml:space="preserve">Wytrzymałość na ściskanie określonej mieszanki powinna być oznaczana zgodnie z PN-EN 13286-41, po 28 dniach pielęgnacji. </w:t>
      </w:r>
      <w:r w:rsidR="00B22887">
        <w:rPr>
          <w:szCs w:val="20"/>
        </w:rPr>
        <w:t>Wynik wytrzymałości na ściskanie powinien zawierać się w przedziale danej klasy wytrzymałości zgodnie z Tabelą 4.</w:t>
      </w:r>
    </w:p>
    <w:p w14:paraId="6E45C8CC" w14:textId="77777777" w:rsidR="00D0275C" w:rsidRPr="00D0275C" w:rsidRDefault="00D0275C" w:rsidP="00D0275C">
      <w:pPr>
        <w:jc w:val="both"/>
        <w:rPr>
          <w:szCs w:val="20"/>
        </w:rPr>
      </w:pPr>
      <w:r w:rsidRPr="00D0275C">
        <w:rPr>
          <w:szCs w:val="20"/>
        </w:rPr>
        <w:t>W praktyce wykonawczej dopuszcza się stosowanie dodatkowo wytrzymałości na ściskanie określonej po innym okresie pielęgnacji, np. po 7 lub 14 dniach (R</w:t>
      </w:r>
      <w:r w:rsidRPr="00D0275C">
        <w:rPr>
          <w:szCs w:val="20"/>
          <w:vertAlign w:val="subscript"/>
        </w:rPr>
        <w:t>c7</w:t>
      </w:r>
      <w:r w:rsidRPr="00D0275C">
        <w:rPr>
          <w:szCs w:val="20"/>
        </w:rPr>
        <w:t>, R</w:t>
      </w:r>
      <w:r w:rsidRPr="00D0275C">
        <w:rPr>
          <w:szCs w:val="20"/>
          <w:vertAlign w:val="subscript"/>
        </w:rPr>
        <w:t>c14</w:t>
      </w:r>
      <w:r w:rsidRPr="00D0275C">
        <w:rPr>
          <w:szCs w:val="20"/>
        </w:rPr>
        <w:t>).</w:t>
      </w:r>
    </w:p>
    <w:p w14:paraId="06351DFE" w14:textId="77777777" w:rsidR="00D0275C" w:rsidRDefault="00D0275C" w:rsidP="00273B36">
      <w:pPr>
        <w:pStyle w:val="Nagwek3"/>
        <w:numPr>
          <w:ilvl w:val="2"/>
          <w:numId w:val="7"/>
        </w:numPr>
        <w:ind w:left="709" w:hanging="709"/>
      </w:pPr>
      <w:r>
        <w:t>Mrozoodporność</w:t>
      </w:r>
    </w:p>
    <w:p w14:paraId="3ECC51B2" w14:textId="77777777" w:rsidR="00D0275C" w:rsidRPr="00D0275C" w:rsidRDefault="00D0275C" w:rsidP="00D0275C">
      <w:pPr>
        <w:jc w:val="both"/>
        <w:rPr>
          <w:szCs w:val="20"/>
        </w:rPr>
      </w:pPr>
      <w:r w:rsidRPr="00D0275C">
        <w:rPr>
          <w:szCs w:val="20"/>
        </w:rPr>
        <w:t xml:space="preserve">Wskaźnik mrozoodporności mieszanki związanej cementem określany jest stosunkiem wytrzymałości na ściskanie </w:t>
      </w:r>
      <w:r w:rsidRPr="00D0275C">
        <w:rPr>
          <w:position w:val="-10"/>
          <w:szCs w:val="20"/>
        </w:rPr>
        <w:object w:dxaOrig="480" w:dyaOrig="340" w14:anchorId="11B7809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14.25pt" o:ole="">
            <v:imagedata r:id="rId18" o:title=""/>
          </v:shape>
          <o:OLEObject Type="Embed" ProgID="Equation.3" ShapeID="_x0000_i1025" DrawAspect="Content" ObjectID="_1710740538" r:id="rId19"/>
        </w:object>
      </w:r>
      <w:r w:rsidRPr="00D0275C">
        <w:rPr>
          <w:szCs w:val="20"/>
        </w:rPr>
        <w:t xml:space="preserve"> próbki po 28 dniach pielęgnacji i po 14 cyklach zamrażania i odmrażania do wytrzymałości na ściskanie R</w:t>
      </w:r>
      <w:r w:rsidRPr="00D0275C">
        <w:rPr>
          <w:szCs w:val="20"/>
          <w:vertAlign w:val="subscript"/>
        </w:rPr>
        <w:t>c</w:t>
      </w:r>
      <w:r w:rsidRPr="00D0275C">
        <w:rPr>
          <w:szCs w:val="20"/>
        </w:rPr>
        <w:t xml:space="preserve"> próbki po 2</w:t>
      </w:r>
      <w:r w:rsidR="00703182">
        <w:rPr>
          <w:szCs w:val="20"/>
        </w:rPr>
        <w:t>8 dniach pielęgnacji według pkt 5.4.4.</w:t>
      </w:r>
    </w:p>
    <w:p w14:paraId="3F66EAE3" w14:textId="77777777" w:rsidR="00D0275C" w:rsidRPr="00D0275C" w:rsidRDefault="00D0275C" w:rsidP="00D0275C">
      <w:pPr>
        <w:jc w:val="both"/>
        <w:rPr>
          <w:szCs w:val="20"/>
        </w:rPr>
      </w:pPr>
      <w:r w:rsidRPr="00D0275C">
        <w:rPr>
          <w:szCs w:val="20"/>
        </w:rPr>
        <w:t xml:space="preserve">Wskaźnik mrozoodporności </w:t>
      </w:r>
      <w:r w:rsidRPr="00D0275C">
        <w:rPr>
          <w:position w:val="-26"/>
          <w:szCs w:val="20"/>
        </w:rPr>
        <w:object w:dxaOrig="680" w:dyaOrig="639" w14:anchorId="47CD5907">
          <v:shape id="_x0000_i1026" type="#_x0000_t75" style="width:36.75pt;height:27.75pt" o:ole="">
            <v:imagedata r:id="rId20" o:title=""/>
          </v:shape>
          <o:OLEObject Type="Embed" ProgID="Equation.3" ShapeID="_x0000_i1026" DrawAspect="Content" ObjectID="_1710740539" r:id="rId21"/>
        </w:object>
      </w:r>
      <w:r w:rsidRPr="00D0275C">
        <w:rPr>
          <w:szCs w:val="20"/>
        </w:rPr>
        <w:t xml:space="preserve">. </w:t>
      </w:r>
    </w:p>
    <w:p w14:paraId="6A4DDC68" w14:textId="77777777" w:rsidR="00DD0428" w:rsidRPr="00D0275C" w:rsidRDefault="00D0275C" w:rsidP="00D0275C">
      <w:pPr>
        <w:jc w:val="both"/>
        <w:rPr>
          <w:szCs w:val="20"/>
        </w:rPr>
      </w:pPr>
      <w:r w:rsidRPr="00D0275C">
        <w:rPr>
          <w:szCs w:val="20"/>
        </w:rPr>
        <w:t>Próbki do oznaczenia wskaźnika mrozoodporności należy przechowywać przez 28 dni</w:t>
      </w:r>
      <w:r>
        <w:rPr>
          <w:szCs w:val="20"/>
        </w:rPr>
        <w:t xml:space="preserve"> w </w:t>
      </w:r>
      <w:r w:rsidRPr="00D0275C">
        <w:rPr>
          <w:szCs w:val="20"/>
        </w:rPr>
        <w:t>temperaturze pokojowej z zabezpieczeniem przed wysychaniem (w komorze o</w:t>
      </w:r>
      <w:r>
        <w:rPr>
          <w:szCs w:val="20"/>
        </w:rPr>
        <w:t> </w:t>
      </w:r>
      <w:r w:rsidRPr="00D0275C">
        <w:rPr>
          <w:szCs w:val="20"/>
        </w:rPr>
        <w:t>wilgotności 95% ÷ 100% lub w wilgotnym piasku). Następnie należy je całkowicie zanurzyć na 1 dobę w wodzie, a następnie w ciągu kolejnych 14</w:t>
      </w:r>
      <w:r>
        <w:rPr>
          <w:szCs w:val="20"/>
        </w:rPr>
        <w:t xml:space="preserve"> dni poddać cyklom zamrażania i </w:t>
      </w:r>
      <w:r w:rsidRPr="00D0275C">
        <w:rPr>
          <w:szCs w:val="20"/>
        </w:rPr>
        <w:t>odmrażania. Jeden cykl zamrażania i odmrażani</w:t>
      </w:r>
      <w:r>
        <w:rPr>
          <w:szCs w:val="20"/>
        </w:rPr>
        <w:t>a polega na zamrażaniu próbki w </w:t>
      </w:r>
      <w:r w:rsidRPr="00D0275C">
        <w:rPr>
          <w:szCs w:val="20"/>
        </w:rPr>
        <w:t>temperaturze -23 ±2</w:t>
      </w:r>
      <w:r>
        <w:rPr>
          <w:szCs w:val="20"/>
          <w:vertAlign w:val="superscript"/>
        </w:rPr>
        <w:t xml:space="preserve"> </w:t>
      </w:r>
      <w:r w:rsidRPr="00D0275C">
        <w:rPr>
          <w:szCs w:val="20"/>
        </w:rPr>
        <w:t>°C przez  8 godzin i odmraża</w:t>
      </w:r>
      <w:r>
        <w:rPr>
          <w:szCs w:val="20"/>
        </w:rPr>
        <w:t>nia w wodzie o temperaturze +18 </w:t>
      </w:r>
      <w:r w:rsidRPr="00D0275C">
        <w:rPr>
          <w:szCs w:val="20"/>
        </w:rPr>
        <w:t>±2</w:t>
      </w:r>
      <w:r>
        <w:rPr>
          <w:szCs w:val="20"/>
        </w:rPr>
        <w:t> °</w:t>
      </w:r>
      <w:r w:rsidRPr="00D0275C">
        <w:rPr>
          <w:szCs w:val="20"/>
        </w:rPr>
        <w:t>C przez 16 godzin. Oznaczenie wskaźnika mrozoodporności należy przeprowadzać na 3 próbkach i do obliczeń przyjmować średnią. Wynik bad</w:t>
      </w:r>
      <w:r>
        <w:rPr>
          <w:szCs w:val="20"/>
        </w:rPr>
        <w:t>ania różniący się od średniej o </w:t>
      </w:r>
      <w:r w:rsidRPr="00D0275C">
        <w:rPr>
          <w:szCs w:val="20"/>
        </w:rPr>
        <w:t xml:space="preserve">więcej niż 20% należy odrzucić, a jako miarodajną wartość wytrzymałości na ściskanie </w:t>
      </w:r>
      <w:r w:rsidRPr="00D0275C">
        <w:rPr>
          <w:position w:val="-10"/>
          <w:szCs w:val="20"/>
        </w:rPr>
        <w:object w:dxaOrig="480" w:dyaOrig="340" w14:anchorId="2BDD4D84">
          <v:shape id="_x0000_i1027" type="#_x0000_t75" style="width:21pt;height:14.25pt" o:ole="">
            <v:imagedata r:id="rId22" o:title=""/>
          </v:shape>
          <o:OLEObject Type="Embed" ProgID="Equation.3" ShapeID="_x0000_i1027" DrawAspect="Content" ObjectID="_1710740540" r:id="rId23"/>
        </w:object>
      </w:r>
      <w:r w:rsidRPr="00D0275C">
        <w:rPr>
          <w:szCs w:val="20"/>
        </w:rPr>
        <w:t>, R</w:t>
      </w:r>
      <w:r w:rsidRPr="00D0275C">
        <w:rPr>
          <w:szCs w:val="20"/>
          <w:vertAlign w:val="subscript"/>
        </w:rPr>
        <w:t>c</w:t>
      </w:r>
      <w:r w:rsidRPr="00D0275C">
        <w:rPr>
          <w:szCs w:val="20"/>
        </w:rPr>
        <w:t xml:space="preserve"> należy przyjąć średnią obliczoną</w:t>
      </w:r>
      <w:r>
        <w:rPr>
          <w:szCs w:val="20"/>
        </w:rPr>
        <w:t xml:space="preserve"> z pozostałych dwóch wyników, z </w:t>
      </w:r>
      <w:r w:rsidR="00DD0428">
        <w:rPr>
          <w:szCs w:val="20"/>
        </w:rPr>
        <w:t>dokładnością 0,1.</w:t>
      </w:r>
    </w:p>
    <w:p w14:paraId="480D68BC" w14:textId="77777777" w:rsidR="00D0275C" w:rsidRDefault="00D0275C" w:rsidP="00273B36">
      <w:pPr>
        <w:pStyle w:val="Nagwek3"/>
        <w:numPr>
          <w:ilvl w:val="2"/>
          <w:numId w:val="7"/>
        </w:numPr>
        <w:ind w:left="709" w:hanging="709"/>
      </w:pPr>
      <w:r>
        <w:t>Szczelność mieszanki</w:t>
      </w:r>
    </w:p>
    <w:p w14:paraId="4577BDCD" w14:textId="77777777" w:rsidR="00D0275C" w:rsidRPr="00D0275C" w:rsidRDefault="00D0275C" w:rsidP="00D0275C">
      <w:pPr>
        <w:jc w:val="both"/>
        <w:rPr>
          <w:szCs w:val="20"/>
        </w:rPr>
      </w:pPr>
      <w:r w:rsidRPr="00D0275C">
        <w:rPr>
          <w:szCs w:val="20"/>
        </w:rPr>
        <w:t xml:space="preserve">Szczelność mieszanki przed związaniem definiuje się jako stosunek objętości ziaren do objętości mieszanki zawierającej ziarna i wolne przestrzenie między nimi. </w:t>
      </w:r>
    </w:p>
    <w:p w14:paraId="1DB94295" w14:textId="77777777" w:rsidR="00D0275C" w:rsidRPr="00D0275C" w:rsidRDefault="00D0275C" w:rsidP="00D0275C">
      <w:pPr>
        <w:rPr>
          <w:szCs w:val="20"/>
        </w:rPr>
      </w:pPr>
      <w:r w:rsidRPr="00D0275C">
        <w:rPr>
          <w:szCs w:val="20"/>
        </w:rPr>
        <w:t>Szczelność należy obliczyć w oparciu o poniższy wzór:</w:t>
      </w:r>
      <w:r>
        <w:rPr>
          <w:szCs w:val="20"/>
        </w:rPr>
        <w:t xml:space="preserve"> </w:t>
      </w:r>
    </w:p>
    <w:p w14:paraId="673C1130" w14:textId="77777777" w:rsidR="00D0275C" w:rsidRPr="00D0275C" w:rsidRDefault="00D0275C" w:rsidP="00D0275C">
      <w:pPr>
        <w:rPr>
          <w:szCs w:val="20"/>
        </w:rPr>
      </w:pPr>
      <w:r w:rsidRPr="00D0275C">
        <w:rPr>
          <w:i/>
          <w:szCs w:val="20"/>
        </w:rPr>
        <w:t>C</w:t>
      </w:r>
      <w:r w:rsidRPr="00D0275C">
        <w:rPr>
          <w:szCs w:val="20"/>
        </w:rPr>
        <w:t xml:space="preserve"> = (</w:t>
      </w:r>
      <w:r w:rsidRPr="00D0275C">
        <w:rPr>
          <w:i/>
          <w:szCs w:val="20"/>
        </w:rPr>
        <w:t>γm</w:t>
      </w:r>
      <w:r w:rsidRPr="00D0275C">
        <w:rPr>
          <w:szCs w:val="20"/>
        </w:rPr>
        <w:t>/100) x (</w:t>
      </w:r>
      <w:r w:rsidRPr="00D0275C">
        <w:rPr>
          <w:i/>
          <w:szCs w:val="20"/>
        </w:rPr>
        <w:t>a/γA</w:t>
      </w:r>
      <w:r w:rsidRPr="00D0275C">
        <w:rPr>
          <w:szCs w:val="20"/>
        </w:rPr>
        <w:t xml:space="preserve"> + </w:t>
      </w:r>
      <w:r w:rsidRPr="00D0275C">
        <w:rPr>
          <w:i/>
          <w:szCs w:val="20"/>
        </w:rPr>
        <w:t xml:space="preserve">b/γB </w:t>
      </w:r>
      <w:r w:rsidRPr="00D0275C">
        <w:rPr>
          <w:szCs w:val="20"/>
        </w:rPr>
        <w:t xml:space="preserve">+ </w:t>
      </w:r>
      <w:r w:rsidRPr="00D0275C">
        <w:rPr>
          <w:i/>
          <w:szCs w:val="20"/>
        </w:rPr>
        <w:t>c/γC</w:t>
      </w:r>
      <w:r>
        <w:rPr>
          <w:szCs w:val="20"/>
        </w:rPr>
        <w:t xml:space="preserve"> …)</w:t>
      </w:r>
    </w:p>
    <w:p w14:paraId="066C4E16" w14:textId="77777777" w:rsidR="00D0275C" w:rsidRPr="00D0275C" w:rsidRDefault="00DD0428" w:rsidP="00D0275C">
      <w:pPr>
        <w:rPr>
          <w:szCs w:val="20"/>
        </w:rPr>
      </w:pPr>
      <w:r>
        <w:rPr>
          <w:szCs w:val="20"/>
        </w:rPr>
        <w:t>g</w:t>
      </w:r>
      <w:r w:rsidR="00D0275C">
        <w:rPr>
          <w:szCs w:val="20"/>
        </w:rPr>
        <w:t>dzie:</w:t>
      </w:r>
    </w:p>
    <w:p w14:paraId="03FC47D6" w14:textId="77777777" w:rsidR="00D0275C" w:rsidRPr="00D0275C" w:rsidRDefault="00D0275C" w:rsidP="00D0275C">
      <w:pPr>
        <w:rPr>
          <w:szCs w:val="20"/>
        </w:rPr>
      </w:pPr>
      <w:r w:rsidRPr="00D0275C">
        <w:rPr>
          <w:i/>
          <w:szCs w:val="20"/>
        </w:rPr>
        <w:t>C</w:t>
      </w:r>
      <w:r w:rsidRPr="00D0275C">
        <w:rPr>
          <w:szCs w:val="20"/>
        </w:rPr>
        <w:tab/>
        <w:t>szczelność;</w:t>
      </w:r>
    </w:p>
    <w:p w14:paraId="005C85CF" w14:textId="77777777" w:rsidR="00D0275C" w:rsidRPr="00D0275C" w:rsidRDefault="00D0275C" w:rsidP="00D0275C">
      <w:pPr>
        <w:rPr>
          <w:szCs w:val="20"/>
        </w:rPr>
      </w:pPr>
      <w:r w:rsidRPr="00D0275C">
        <w:rPr>
          <w:i/>
          <w:szCs w:val="20"/>
        </w:rPr>
        <w:t>γm</w:t>
      </w:r>
      <w:r w:rsidRPr="00D0275C">
        <w:rPr>
          <w:szCs w:val="20"/>
        </w:rPr>
        <w:tab/>
        <w:t>maksymalna gęstość objętościowa mieszanki w stanie suchym (Mg/m</w:t>
      </w:r>
      <w:r w:rsidRPr="00D0275C">
        <w:rPr>
          <w:szCs w:val="20"/>
          <w:vertAlign w:val="superscript"/>
        </w:rPr>
        <w:t>3</w:t>
      </w:r>
      <w:r w:rsidRPr="00D0275C">
        <w:rPr>
          <w:szCs w:val="20"/>
        </w:rPr>
        <w:t>);</w:t>
      </w:r>
    </w:p>
    <w:p w14:paraId="7885F7FD" w14:textId="77777777" w:rsidR="00D0275C" w:rsidRPr="00D0275C" w:rsidRDefault="00D0275C" w:rsidP="00D0275C">
      <w:pPr>
        <w:rPr>
          <w:szCs w:val="20"/>
        </w:rPr>
      </w:pPr>
      <w:r w:rsidRPr="00D0275C">
        <w:rPr>
          <w:i/>
          <w:szCs w:val="20"/>
        </w:rPr>
        <w:t>γA</w:t>
      </w:r>
      <w:r w:rsidRPr="00D0275C">
        <w:rPr>
          <w:szCs w:val="20"/>
        </w:rPr>
        <w:tab/>
        <w:t xml:space="preserve">gęstość objętościowa ziaren składnika </w:t>
      </w:r>
      <w:r w:rsidRPr="00D0275C">
        <w:rPr>
          <w:i/>
          <w:szCs w:val="20"/>
        </w:rPr>
        <w:t>A</w:t>
      </w:r>
      <w:r w:rsidRPr="00D0275C">
        <w:rPr>
          <w:szCs w:val="20"/>
        </w:rPr>
        <w:t xml:space="preserve"> (Mg/m</w:t>
      </w:r>
      <w:r w:rsidRPr="00D0275C">
        <w:rPr>
          <w:szCs w:val="20"/>
          <w:vertAlign w:val="superscript"/>
        </w:rPr>
        <w:t>3</w:t>
      </w:r>
      <w:r w:rsidRPr="00D0275C">
        <w:rPr>
          <w:szCs w:val="20"/>
        </w:rPr>
        <w:t>);</w:t>
      </w:r>
    </w:p>
    <w:p w14:paraId="4687A20B" w14:textId="77777777" w:rsidR="00D0275C" w:rsidRPr="00D0275C" w:rsidRDefault="00D0275C" w:rsidP="00D0275C">
      <w:pPr>
        <w:rPr>
          <w:szCs w:val="20"/>
        </w:rPr>
      </w:pPr>
      <w:r w:rsidRPr="00D0275C">
        <w:rPr>
          <w:i/>
          <w:szCs w:val="20"/>
        </w:rPr>
        <w:t>γB</w:t>
      </w:r>
      <w:r w:rsidRPr="00D0275C">
        <w:rPr>
          <w:szCs w:val="20"/>
        </w:rPr>
        <w:tab/>
        <w:t xml:space="preserve">gęstość objętościowa ziaren składnika </w:t>
      </w:r>
      <w:r w:rsidRPr="00D0275C">
        <w:rPr>
          <w:i/>
          <w:szCs w:val="20"/>
        </w:rPr>
        <w:t>B</w:t>
      </w:r>
      <w:r w:rsidRPr="00D0275C">
        <w:rPr>
          <w:szCs w:val="20"/>
        </w:rPr>
        <w:t xml:space="preserve"> (Mg/m</w:t>
      </w:r>
      <w:r w:rsidRPr="00D0275C">
        <w:rPr>
          <w:szCs w:val="20"/>
          <w:vertAlign w:val="superscript"/>
        </w:rPr>
        <w:t>3</w:t>
      </w:r>
      <w:r w:rsidRPr="00D0275C">
        <w:rPr>
          <w:szCs w:val="20"/>
        </w:rPr>
        <w:t>);</w:t>
      </w:r>
    </w:p>
    <w:p w14:paraId="5C604EE5" w14:textId="77777777" w:rsidR="00D0275C" w:rsidRPr="00D0275C" w:rsidRDefault="00D0275C" w:rsidP="00D0275C">
      <w:pPr>
        <w:rPr>
          <w:szCs w:val="20"/>
        </w:rPr>
      </w:pPr>
      <w:r w:rsidRPr="00D0275C">
        <w:rPr>
          <w:i/>
          <w:szCs w:val="20"/>
        </w:rPr>
        <w:t>γC</w:t>
      </w:r>
      <w:r w:rsidRPr="00D0275C">
        <w:rPr>
          <w:szCs w:val="20"/>
        </w:rPr>
        <w:tab/>
        <w:t xml:space="preserve">gęstość objętościowa ziaren składnika </w:t>
      </w:r>
      <w:r w:rsidRPr="00D0275C">
        <w:rPr>
          <w:i/>
          <w:szCs w:val="20"/>
        </w:rPr>
        <w:t>C</w:t>
      </w:r>
      <w:r w:rsidRPr="00D0275C">
        <w:rPr>
          <w:szCs w:val="20"/>
        </w:rPr>
        <w:t xml:space="preserve"> (Mg/m</w:t>
      </w:r>
      <w:r w:rsidRPr="00D0275C">
        <w:rPr>
          <w:szCs w:val="20"/>
          <w:vertAlign w:val="superscript"/>
        </w:rPr>
        <w:t>3</w:t>
      </w:r>
      <w:r w:rsidRPr="00D0275C">
        <w:rPr>
          <w:szCs w:val="20"/>
        </w:rPr>
        <w:t>);</w:t>
      </w:r>
    </w:p>
    <w:p w14:paraId="75BF8B4B" w14:textId="77777777" w:rsidR="00D0275C" w:rsidRPr="00D0275C" w:rsidRDefault="00D0275C" w:rsidP="00D0275C">
      <w:pPr>
        <w:rPr>
          <w:szCs w:val="20"/>
        </w:rPr>
      </w:pPr>
      <w:r w:rsidRPr="00D0275C">
        <w:rPr>
          <w:i/>
          <w:szCs w:val="20"/>
        </w:rPr>
        <w:t>a</w:t>
      </w:r>
      <w:r w:rsidRPr="00D0275C">
        <w:rPr>
          <w:szCs w:val="20"/>
        </w:rPr>
        <w:tab/>
        <w:t xml:space="preserve">zawartość składnika </w:t>
      </w:r>
      <w:r w:rsidRPr="00D0275C">
        <w:rPr>
          <w:i/>
          <w:szCs w:val="20"/>
        </w:rPr>
        <w:t>A</w:t>
      </w:r>
      <w:r w:rsidRPr="00D0275C">
        <w:rPr>
          <w:szCs w:val="20"/>
        </w:rPr>
        <w:t xml:space="preserve"> w masie mieszanki (%);</w:t>
      </w:r>
    </w:p>
    <w:p w14:paraId="504FAFDC" w14:textId="77777777" w:rsidR="00D0275C" w:rsidRPr="00D0275C" w:rsidRDefault="00D0275C" w:rsidP="00D0275C">
      <w:pPr>
        <w:rPr>
          <w:szCs w:val="20"/>
        </w:rPr>
      </w:pPr>
      <w:r w:rsidRPr="00D0275C">
        <w:rPr>
          <w:i/>
          <w:szCs w:val="20"/>
        </w:rPr>
        <w:t>b</w:t>
      </w:r>
      <w:r w:rsidRPr="00D0275C">
        <w:rPr>
          <w:szCs w:val="20"/>
        </w:rPr>
        <w:tab/>
        <w:t xml:space="preserve">zawartość składnika </w:t>
      </w:r>
      <w:r w:rsidRPr="00D0275C">
        <w:rPr>
          <w:i/>
          <w:szCs w:val="20"/>
        </w:rPr>
        <w:t>B</w:t>
      </w:r>
      <w:r w:rsidRPr="00D0275C">
        <w:rPr>
          <w:szCs w:val="20"/>
        </w:rPr>
        <w:t xml:space="preserve"> w masie mieszanki (%);</w:t>
      </w:r>
    </w:p>
    <w:p w14:paraId="1C1A6F41" w14:textId="77777777" w:rsidR="00D0275C" w:rsidRPr="00D0275C" w:rsidRDefault="00D0275C" w:rsidP="00D0275C">
      <w:pPr>
        <w:rPr>
          <w:szCs w:val="20"/>
        </w:rPr>
      </w:pPr>
      <w:r w:rsidRPr="00D0275C">
        <w:rPr>
          <w:i/>
          <w:szCs w:val="20"/>
        </w:rPr>
        <w:t>c</w:t>
      </w:r>
      <w:r w:rsidRPr="00D0275C">
        <w:rPr>
          <w:szCs w:val="20"/>
        </w:rPr>
        <w:tab/>
        <w:t xml:space="preserve">zawartość składnika </w:t>
      </w:r>
      <w:r w:rsidRPr="00D0275C">
        <w:rPr>
          <w:i/>
          <w:szCs w:val="20"/>
        </w:rPr>
        <w:t>C</w:t>
      </w:r>
      <w:r w:rsidRPr="00D0275C">
        <w:rPr>
          <w:szCs w:val="20"/>
        </w:rPr>
        <w:t xml:space="preserve"> w masie mieszanki (%);</w:t>
      </w:r>
    </w:p>
    <w:p w14:paraId="3D2ACC68" w14:textId="77777777" w:rsidR="00D0275C" w:rsidRPr="00D0275C" w:rsidRDefault="00D0275C" w:rsidP="00D0275C">
      <w:pPr>
        <w:jc w:val="both"/>
        <w:rPr>
          <w:szCs w:val="20"/>
          <w:highlight w:val="yellow"/>
        </w:rPr>
      </w:pPr>
      <w:r w:rsidRPr="00D0275C">
        <w:rPr>
          <w:szCs w:val="20"/>
        </w:rPr>
        <w:t>Maksymalną gęstości objętościową mieszanki (</w:t>
      </w:r>
      <w:r w:rsidRPr="00D0275C">
        <w:rPr>
          <w:i/>
          <w:szCs w:val="20"/>
        </w:rPr>
        <w:t xml:space="preserve">γm) </w:t>
      </w:r>
      <w:r w:rsidRPr="00D0275C">
        <w:rPr>
          <w:szCs w:val="20"/>
        </w:rPr>
        <w:t xml:space="preserve"> należy określić zmodyfikowaną metodą Proctora wg PN-EN 13286</w:t>
      </w:r>
      <w:r w:rsidRPr="00D0275C">
        <w:rPr>
          <w:szCs w:val="20"/>
        </w:rPr>
        <w:noBreakHyphen/>
        <w:t>2.</w:t>
      </w:r>
    </w:p>
    <w:p w14:paraId="2DF089AC" w14:textId="77777777" w:rsidR="00D0275C" w:rsidRPr="00D0275C" w:rsidRDefault="00D0275C" w:rsidP="00D0275C">
      <w:pPr>
        <w:jc w:val="both"/>
        <w:rPr>
          <w:szCs w:val="20"/>
        </w:rPr>
      </w:pPr>
      <w:r w:rsidRPr="00D0275C">
        <w:rPr>
          <w:szCs w:val="20"/>
        </w:rPr>
        <w:t>Gęstość ziaren składników (</w:t>
      </w:r>
      <w:r w:rsidRPr="00D0275C">
        <w:rPr>
          <w:i/>
          <w:szCs w:val="20"/>
        </w:rPr>
        <w:t>γA</w:t>
      </w:r>
      <w:r w:rsidRPr="00D0275C">
        <w:rPr>
          <w:szCs w:val="20"/>
        </w:rPr>
        <w:t xml:space="preserve">, </w:t>
      </w:r>
      <w:r w:rsidRPr="00D0275C">
        <w:rPr>
          <w:i/>
          <w:szCs w:val="20"/>
        </w:rPr>
        <w:t>γB</w:t>
      </w:r>
      <w:r w:rsidRPr="00D0275C">
        <w:rPr>
          <w:szCs w:val="20"/>
        </w:rPr>
        <w:t xml:space="preserve">, </w:t>
      </w:r>
      <w:r w:rsidRPr="00D0275C">
        <w:rPr>
          <w:i/>
          <w:szCs w:val="20"/>
        </w:rPr>
        <w:t>γC</w:t>
      </w:r>
      <w:r w:rsidRPr="00D0275C">
        <w:rPr>
          <w:szCs w:val="20"/>
        </w:rPr>
        <w:t xml:space="preserve">, …) należy określić w zależności od wielkości ziaren zgodnie z normą PN-EN 1097-6  załącznik A (gęstość wstępnie osuszonych </w:t>
      </w:r>
      <w:r>
        <w:rPr>
          <w:szCs w:val="20"/>
        </w:rPr>
        <w:t>ziaren) lub normy PN-EN 1097-7.</w:t>
      </w:r>
    </w:p>
    <w:p w14:paraId="7FDE67CB" w14:textId="77777777" w:rsidR="00D0275C" w:rsidRPr="00D0275C" w:rsidRDefault="00D0275C" w:rsidP="00D0275C">
      <w:pPr>
        <w:jc w:val="both"/>
        <w:rPr>
          <w:szCs w:val="20"/>
        </w:rPr>
      </w:pPr>
      <w:r w:rsidRPr="00D0275C">
        <w:rPr>
          <w:szCs w:val="20"/>
        </w:rPr>
        <w:t xml:space="preserve">Przykład obliczenia szczelności </w:t>
      </w:r>
      <w:r w:rsidRPr="00D0275C">
        <w:rPr>
          <w:i/>
          <w:szCs w:val="20"/>
        </w:rPr>
        <w:t>C</w:t>
      </w:r>
      <w:r w:rsidRPr="00D0275C">
        <w:rPr>
          <w:szCs w:val="20"/>
        </w:rPr>
        <w:t xml:space="preserve"> przedstawiono w ta</w:t>
      </w:r>
      <w:r>
        <w:rPr>
          <w:szCs w:val="20"/>
        </w:rPr>
        <w:t>beli</w:t>
      </w:r>
      <w:r w:rsidRPr="00D0275C">
        <w:rPr>
          <w:szCs w:val="20"/>
        </w:rPr>
        <w:t xml:space="preserve"> 3</w:t>
      </w:r>
      <w:r>
        <w:rPr>
          <w:szCs w:val="20"/>
        </w:rPr>
        <w:t>.</w:t>
      </w:r>
    </w:p>
    <w:p w14:paraId="1240CE8F" w14:textId="77777777" w:rsidR="00D0275C" w:rsidRPr="00D0275C" w:rsidRDefault="00D0275C" w:rsidP="006F70BA">
      <w:pPr>
        <w:rPr>
          <w:szCs w:val="20"/>
        </w:rPr>
      </w:pPr>
      <w:r w:rsidRPr="00D0275C">
        <w:rPr>
          <w:szCs w:val="20"/>
        </w:rPr>
        <w:t>Tab</w:t>
      </w:r>
      <w:r>
        <w:rPr>
          <w:szCs w:val="20"/>
        </w:rPr>
        <w:t>ela</w:t>
      </w:r>
      <w:r w:rsidRPr="00D0275C">
        <w:rPr>
          <w:szCs w:val="20"/>
        </w:rPr>
        <w:t xml:space="preserve"> 3. Przykład obliczenia szczelności</w:t>
      </w:r>
    </w:p>
    <w:tbl>
      <w:tblPr>
        <w:tblW w:w="74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2126"/>
        <w:gridCol w:w="2268"/>
      </w:tblGrid>
      <w:tr w:rsidR="00D0275C" w:rsidRPr="00D0275C" w14:paraId="5A8DA6F5" w14:textId="77777777" w:rsidTr="00D0275C">
        <w:trPr>
          <w:jc w:val="center"/>
        </w:trPr>
        <w:tc>
          <w:tcPr>
            <w:tcW w:w="3085" w:type="dxa"/>
          </w:tcPr>
          <w:p w14:paraId="5B410882" w14:textId="77777777" w:rsidR="00D0275C" w:rsidRPr="00D0275C" w:rsidRDefault="00D0275C" w:rsidP="00F368BF">
            <w:pPr>
              <w:spacing w:before="0" w:after="0"/>
              <w:rPr>
                <w:szCs w:val="20"/>
              </w:rPr>
            </w:pPr>
            <w:r w:rsidRPr="00D0275C">
              <w:rPr>
                <w:szCs w:val="20"/>
              </w:rPr>
              <w:t>Składnik mieszanki</w:t>
            </w:r>
          </w:p>
        </w:tc>
        <w:tc>
          <w:tcPr>
            <w:tcW w:w="2126" w:type="dxa"/>
          </w:tcPr>
          <w:p w14:paraId="68F044C8" w14:textId="77777777" w:rsidR="00D0275C" w:rsidRPr="00D0275C" w:rsidRDefault="00D0275C" w:rsidP="00F368BF">
            <w:pPr>
              <w:spacing w:before="0" w:after="0"/>
              <w:rPr>
                <w:szCs w:val="20"/>
              </w:rPr>
            </w:pPr>
            <w:r w:rsidRPr="00D0275C">
              <w:rPr>
                <w:szCs w:val="20"/>
              </w:rPr>
              <w:t>% masy mieszanki</w:t>
            </w:r>
          </w:p>
        </w:tc>
        <w:tc>
          <w:tcPr>
            <w:tcW w:w="2268" w:type="dxa"/>
          </w:tcPr>
          <w:p w14:paraId="648B9986" w14:textId="77777777" w:rsidR="00D0275C" w:rsidRPr="00D0275C" w:rsidRDefault="00D0275C" w:rsidP="00F368BF">
            <w:pPr>
              <w:spacing w:before="0" w:after="0"/>
              <w:jc w:val="center"/>
              <w:rPr>
                <w:szCs w:val="20"/>
              </w:rPr>
            </w:pPr>
            <w:r w:rsidRPr="00D0275C">
              <w:rPr>
                <w:szCs w:val="20"/>
              </w:rPr>
              <w:t>Gęstość objętościowa ziaren (Mg/m</w:t>
            </w:r>
            <w:r w:rsidRPr="00D0275C">
              <w:rPr>
                <w:szCs w:val="20"/>
                <w:vertAlign w:val="superscript"/>
              </w:rPr>
              <w:t>3</w:t>
            </w:r>
            <w:r w:rsidRPr="00D0275C">
              <w:rPr>
                <w:szCs w:val="20"/>
              </w:rPr>
              <w:t>)</w:t>
            </w:r>
          </w:p>
        </w:tc>
      </w:tr>
      <w:tr w:rsidR="00D0275C" w:rsidRPr="00D0275C" w14:paraId="68151ED0" w14:textId="77777777" w:rsidTr="00D0275C">
        <w:trPr>
          <w:jc w:val="center"/>
        </w:trPr>
        <w:tc>
          <w:tcPr>
            <w:tcW w:w="3085" w:type="dxa"/>
          </w:tcPr>
          <w:p w14:paraId="074AF9D2" w14:textId="77777777" w:rsidR="00D0275C" w:rsidRPr="00D0275C" w:rsidRDefault="00D0275C" w:rsidP="00F368BF">
            <w:pPr>
              <w:spacing w:before="0" w:after="0"/>
              <w:rPr>
                <w:szCs w:val="20"/>
              </w:rPr>
            </w:pPr>
            <w:r w:rsidRPr="00D0275C">
              <w:rPr>
                <w:szCs w:val="20"/>
              </w:rPr>
              <w:t>Kruszywo grube 4/16 mm</w:t>
            </w:r>
          </w:p>
        </w:tc>
        <w:tc>
          <w:tcPr>
            <w:tcW w:w="2126" w:type="dxa"/>
          </w:tcPr>
          <w:p w14:paraId="625EA795" w14:textId="77777777" w:rsidR="00D0275C" w:rsidRPr="00D0275C" w:rsidRDefault="00D0275C" w:rsidP="00F368BF">
            <w:pPr>
              <w:spacing w:before="0" w:after="0"/>
              <w:jc w:val="center"/>
              <w:rPr>
                <w:szCs w:val="20"/>
              </w:rPr>
            </w:pPr>
            <w:r w:rsidRPr="00D0275C">
              <w:rPr>
                <w:szCs w:val="20"/>
              </w:rPr>
              <w:t>50</w:t>
            </w:r>
          </w:p>
        </w:tc>
        <w:tc>
          <w:tcPr>
            <w:tcW w:w="2268" w:type="dxa"/>
          </w:tcPr>
          <w:p w14:paraId="644FE51B" w14:textId="77777777" w:rsidR="00D0275C" w:rsidRPr="00D0275C" w:rsidRDefault="00D0275C" w:rsidP="00F368BF">
            <w:pPr>
              <w:spacing w:before="0" w:after="0"/>
              <w:jc w:val="center"/>
              <w:rPr>
                <w:szCs w:val="20"/>
              </w:rPr>
            </w:pPr>
            <w:r w:rsidRPr="00D0275C">
              <w:rPr>
                <w:szCs w:val="20"/>
              </w:rPr>
              <w:t>ρ</w:t>
            </w:r>
            <w:r w:rsidRPr="00D0275C">
              <w:rPr>
                <w:szCs w:val="20"/>
                <w:vertAlign w:val="subscript"/>
              </w:rPr>
              <w:t xml:space="preserve">pA </w:t>
            </w:r>
            <w:r w:rsidRPr="00D0275C">
              <w:rPr>
                <w:szCs w:val="20"/>
              </w:rPr>
              <w:t>= 2,69</w:t>
            </w:r>
          </w:p>
        </w:tc>
      </w:tr>
      <w:tr w:rsidR="00D0275C" w:rsidRPr="00D0275C" w14:paraId="1FE44972" w14:textId="77777777" w:rsidTr="00D0275C">
        <w:trPr>
          <w:jc w:val="center"/>
        </w:trPr>
        <w:tc>
          <w:tcPr>
            <w:tcW w:w="3085" w:type="dxa"/>
          </w:tcPr>
          <w:p w14:paraId="0D4C01E2" w14:textId="77777777" w:rsidR="00D0275C" w:rsidRPr="00D0275C" w:rsidRDefault="00D0275C" w:rsidP="00F368BF">
            <w:pPr>
              <w:spacing w:before="0" w:after="0"/>
              <w:rPr>
                <w:szCs w:val="20"/>
              </w:rPr>
            </w:pPr>
            <w:r w:rsidRPr="00D0275C">
              <w:rPr>
                <w:szCs w:val="20"/>
              </w:rPr>
              <w:t>Kruszywo drobne 0/4 mm</w:t>
            </w:r>
          </w:p>
        </w:tc>
        <w:tc>
          <w:tcPr>
            <w:tcW w:w="2126" w:type="dxa"/>
          </w:tcPr>
          <w:p w14:paraId="37F0F94B" w14:textId="77777777" w:rsidR="00D0275C" w:rsidRPr="00D0275C" w:rsidRDefault="00D0275C" w:rsidP="00F368BF">
            <w:pPr>
              <w:spacing w:before="0" w:after="0"/>
              <w:jc w:val="center"/>
              <w:rPr>
                <w:szCs w:val="20"/>
              </w:rPr>
            </w:pPr>
            <w:r w:rsidRPr="00D0275C">
              <w:rPr>
                <w:szCs w:val="20"/>
              </w:rPr>
              <w:t>46,5</w:t>
            </w:r>
          </w:p>
        </w:tc>
        <w:tc>
          <w:tcPr>
            <w:tcW w:w="2268" w:type="dxa"/>
          </w:tcPr>
          <w:p w14:paraId="329882F2" w14:textId="77777777" w:rsidR="00D0275C" w:rsidRPr="00D0275C" w:rsidRDefault="00D0275C" w:rsidP="00F368BF">
            <w:pPr>
              <w:spacing w:before="0" w:after="0"/>
              <w:jc w:val="center"/>
              <w:rPr>
                <w:szCs w:val="20"/>
              </w:rPr>
            </w:pPr>
            <w:r w:rsidRPr="00D0275C">
              <w:rPr>
                <w:szCs w:val="20"/>
              </w:rPr>
              <w:t>ρ</w:t>
            </w:r>
            <w:r w:rsidRPr="00D0275C">
              <w:rPr>
                <w:szCs w:val="20"/>
                <w:vertAlign w:val="subscript"/>
              </w:rPr>
              <w:t>pB</w:t>
            </w:r>
            <w:r w:rsidRPr="00D0275C">
              <w:rPr>
                <w:szCs w:val="20"/>
              </w:rPr>
              <w:t xml:space="preserve"> = 2,65</w:t>
            </w:r>
          </w:p>
        </w:tc>
      </w:tr>
      <w:tr w:rsidR="00D0275C" w:rsidRPr="00D0275C" w14:paraId="07ADEADD" w14:textId="77777777" w:rsidTr="00D0275C">
        <w:trPr>
          <w:jc w:val="center"/>
        </w:trPr>
        <w:tc>
          <w:tcPr>
            <w:tcW w:w="3085" w:type="dxa"/>
          </w:tcPr>
          <w:p w14:paraId="13E2517D" w14:textId="77777777" w:rsidR="00D0275C" w:rsidRPr="00D0275C" w:rsidRDefault="00D0275C" w:rsidP="00F368BF">
            <w:pPr>
              <w:spacing w:before="0" w:after="0"/>
              <w:rPr>
                <w:szCs w:val="20"/>
              </w:rPr>
            </w:pPr>
            <w:r w:rsidRPr="00D0275C">
              <w:rPr>
                <w:szCs w:val="20"/>
              </w:rPr>
              <w:t>Cement</w:t>
            </w:r>
          </w:p>
        </w:tc>
        <w:tc>
          <w:tcPr>
            <w:tcW w:w="2126" w:type="dxa"/>
          </w:tcPr>
          <w:p w14:paraId="6C5CEF4A" w14:textId="77777777" w:rsidR="00D0275C" w:rsidRPr="00D0275C" w:rsidRDefault="00D0275C" w:rsidP="00F368BF">
            <w:pPr>
              <w:spacing w:before="0" w:after="0"/>
              <w:jc w:val="center"/>
              <w:rPr>
                <w:szCs w:val="20"/>
              </w:rPr>
            </w:pPr>
            <w:r w:rsidRPr="00D0275C">
              <w:rPr>
                <w:szCs w:val="20"/>
              </w:rPr>
              <w:t>3,5</w:t>
            </w:r>
          </w:p>
        </w:tc>
        <w:tc>
          <w:tcPr>
            <w:tcW w:w="2268" w:type="dxa"/>
          </w:tcPr>
          <w:p w14:paraId="4454E3A4" w14:textId="77777777" w:rsidR="00D0275C" w:rsidRPr="00D0275C" w:rsidRDefault="00D0275C" w:rsidP="00F368BF">
            <w:pPr>
              <w:spacing w:before="0" w:after="0"/>
              <w:jc w:val="center"/>
              <w:rPr>
                <w:szCs w:val="20"/>
              </w:rPr>
            </w:pPr>
            <w:r w:rsidRPr="00D0275C">
              <w:rPr>
                <w:szCs w:val="20"/>
              </w:rPr>
              <w:t>ρ</w:t>
            </w:r>
            <w:r w:rsidRPr="00D0275C">
              <w:rPr>
                <w:szCs w:val="20"/>
                <w:vertAlign w:val="subscript"/>
              </w:rPr>
              <w:t xml:space="preserve">pC </w:t>
            </w:r>
            <w:r w:rsidRPr="00D0275C">
              <w:rPr>
                <w:szCs w:val="20"/>
              </w:rPr>
              <w:t>= 2,95</w:t>
            </w:r>
          </w:p>
        </w:tc>
      </w:tr>
      <w:tr w:rsidR="00D0275C" w:rsidRPr="00D0275C" w14:paraId="611B30C9" w14:textId="77777777" w:rsidTr="00D0275C">
        <w:trPr>
          <w:jc w:val="center"/>
        </w:trPr>
        <w:tc>
          <w:tcPr>
            <w:tcW w:w="5211" w:type="dxa"/>
            <w:gridSpan w:val="2"/>
          </w:tcPr>
          <w:p w14:paraId="3617E36C" w14:textId="77777777" w:rsidR="00D0275C" w:rsidRPr="00D0275C" w:rsidRDefault="00D0275C" w:rsidP="00F368BF">
            <w:pPr>
              <w:spacing w:before="0" w:after="0"/>
              <w:rPr>
                <w:szCs w:val="20"/>
              </w:rPr>
            </w:pPr>
            <w:r w:rsidRPr="00D0275C">
              <w:rPr>
                <w:szCs w:val="20"/>
              </w:rPr>
              <w:t>Maksymalna gęstość objętościowa mieszanki</w:t>
            </w:r>
          </w:p>
          <w:p w14:paraId="4D7C767B" w14:textId="77777777" w:rsidR="00D0275C" w:rsidRPr="00D0275C" w:rsidRDefault="00D0275C" w:rsidP="00F368BF">
            <w:pPr>
              <w:spacing w:before="0" w:after="0"/>
              <w:rPr>
                <w:szCs w:val="20"/>
              </w:rPr>
            </w:pPr>
            <w:r w:rsidRPr="00D0275C">
              <w:rPr>
                <w:szCs w:val="20"/>
              </w:rPr>
              <w:t>zmodyfikowaną metodą Proctora (Mg/m</w:t>
            </w:r>
            <w:r w:rsidRPr="00D0275C">
              <w:rPr>
                <w:szCs w:val="20"/>
                <w:vertAlign w:val="superscript"/>
              </w:rPr>
              <w:t>3</w:t>
            </w:r>
            <w:r w:rsidRPr="00D0275C">
              <w:rPr>
                <w:szCs w:val="20"/>
              </w:rPr>
              <w:t>)</w:t>
            </w:r>
          </w:p>
        </w:tc>
        <w:tc>
          <w:tcPr>
            <w:tcW w:w="2268" w:type="dxa"/>
          </w:tcPr>
          <w:p w14:paraId="3ADA3B21" w14:textId="77777777" w:rsidR="00D0275C" w:rsidRPr="00D0275C" w:rsidRDefault="00D0275C" w:rsidP="00F368BF">
            <w:pPr>
              <w:spacing w:before="0" w:after="0"/>
              <w:jc w:val="center"/>
              <w:rPr>
                <w:szCs w:val="20"/>
              </w:rPr>
            </w:pPr>
            <w:r w:rsidRPr="00D0275C">
              <w:rPr>
                <w:szCs w:val="20"/>
              </w:rPr>
              <w:t>ρ</w:t>
            </w:r>
            <w:r w:rsidRPr="00D0275C">
              <w:rPr>
                <w:szCs w:val="20"/>
                <w:vertAlign w:val="subscript"/>
              </w:rPr>
              <w:t>d</w:t>
            </w:r>
            <w:r w:rsidRPr="00D0275C">
              <w:rPr>
                <w:szCs w:val="20"/>
              </w:rPr>
              <w:t xml:space="preserve"> = 2,20</w:t>
            </w:r>
          </w:p>
        </w:tc>
      </w:tr>
    </w:tbl>
    <w:p w14:paraId="6B2B7A04" w14:textId="77777777" w:rsidR="00F368BF" w:rsidRPr="00195705" w:rsidRDefault="00D0275C" w:rsidP="00D0275C">
      <w:pPr>
        <w:rPr>
          <w:szCs w:val="20"/>
        </w:rPr>
      </w:pPr>
      <w:r w:rsidRPr="00D0275C">
        <w:rPr>
          <w:i/>
          <w:szCs w:val="20"/>
        </w:rPr>
        <w:t>C</w:t>
      </w:r>
      <w:r w:rsidRPr="00D0275C">
        <w:rPr>
          <w:szCs w:val="20"/>
        </w:rPr>
        <w:t xml:space="preserve"> = (2,20/100) × (50/2,69 + 46,5/2,65 + 3,5/2,95</w:t>
      </w:r>
      <w:r w:rsidR="00195705">
        <w:rPr>
          <w:szCs w:val="20"/>
        </w:rPr>
        <w:t>) = 0,82</w:t>
      </w:r>
    </w:p>
    <w:p w14:paraId="7DF4D3FA" w14:textId="77777777" w:rsidR="00646E9B" w:rsidRDefault="00195705" w:rsidP="00273B36">
      <w:pPr>
        <w:pStyle w:val="Nagwek2"/>
        <w:numPr>
          <w:ilvl w:val="1"/>
          <w:numId w:val="7"/>
        </w:numPr>
        <w:ind w:left="567" w:hanging="567"/>
      </w:pPr>
      <w:bookmarkStart w:id="36" w:name="_Toc64387002"/>
      <w:r>
        <w:t>Wymagania dla mieszanek</w:t>
      </w:r>
      <w:bookmarkEnd w:id="36"/>
    </w:p>
    <w:p w14:paraId="347506A5" w14:textId="77777777" w:rsidR="00F368BF" w:rsidRDefault="00195705" w:rsidP="00F368BF">
      <w:pPr>
        <w:jc w:val="both"/>
        <w:rPr>
          <w:szCs w:val="20"/>
        </w:rPr>
      </w:pPr>
      <w:r w:rsidRPr="00195705">
        <w:rPr>
          <w:szCs w:val="20"/>
        </w:rPr>
        <w:t>Zgodnie z Katalogami typowych konstrukcji nawierzchni zakresy stosowania dotyczące mieszanek związanych cementem do warstw konstrukcji nawierzchni i warstwy mrozoochronnej przedstawia tab</w:t>
      </w:r>
      <w:r>
        <w:rPr>
          <w:szCs w:val="20"/>
        </w:rPr>
        <w:t>ela</w:t>
      </w:r>
      <w:r w:rsidRPr="00195705">
        <w:rPr>
          <w:szCs w:val="20"/>
        </w:rPr>
        <w:t xml:space="preserve"> 4.</w:t>
      </w:r>
    </w:p>
    <w:p w14:paraId="088CC648" w14:textId="77777777" w:rsidR="00195705" w:rsidRPr="00195705" w:rsidRDefault="00195705" w:rsidP="00F368BF">
      <w:pPr>
        <w:rPr>
          <w:szCs w:val="20"/>
        </w:rPr>
      </w:pPr>
      <w:r w:rsidRPr="00195705">
        <w:rPr>
          <w:szCs w:val="20"/>
        </w:rPr>
        <w:t>Tab</w:t>
      </w:r>
      <w:r>
        <w:rPr>
          <w:szCs w:val="20"/>
        </w:rPr>
        <w:t>ela</w:t>
      </w:r>
      <w:r w:rsidRPr="00195705">
        <w:rPr>
          <w:szCs w:val="20"/>
        </w:rPr>
        <w:t xml:space="preserve"> 4. Zakresy stosowania dotyczące mieszanek związanych spoiwami hydraulicznymi do warstw konstrukcji nawierzchni i warstwy mrozoochronnej.</w:t>
      </w:r>
    </w:p>
    <w:tbl>
      <w:tblPr>
        <w:tblW w:w="9824" w:type="dxa"/>
        <w:tblInd w:w="-147" w:type="dxa"/>
        <w:tblLayout w:type="fixed"/>
        <w:tblCellMar>
          <w:top w:w="23" w:type="dxa"/>
          <w:left w:w="44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1134"/>
        <w:gridCol w:w="1134"/>
        <w:gridCol w:w="1134"/>
        <w:gridCol w:w="992"/>
        <w:gridCol w:w="1985"/>
        <w:gridCol w:w="992"/>
        <w:gridCol w:w="992"/>
        <w:gridCol w:w="1035"/>
      </w:tblGrid>
      <w:tr w:rsidR="00195705" w:rsidRPr="00F368BF" w14:paraId="27E8751F" w14:textId="77777777" w:rsidTr="00F368BF">
        <w:trPr>
          <w:trHeight w:val="215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F5F92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 w:val="18"/>
                <w:szCs w:val="18"/>
              </w:rPr>
            </w:pPr>
            <w:r w:rsidRPr="00F368BF">
              <w:rPr>
                <w:sz w:val="18"/>
                <w:szCs w:val="18"/>
              </w:rPr>
              <w:t xml:space="preserve">Lp.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22C58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 w:val="18"/>
                <w:szCs w:val="18"/>
              </w:rPr>
            </w:pPr>
            <w:r w:rsidRPr="00F368BF">
              <w:rPr>
                <w:sz w:val="18"/>
                <w:szCs w:val="18"/>
              </w:rPr>
              <w:t xml:space="preserve">Rodzaj warstwy </w:t>
            </w:r>
          </w:p>
        </w:tc>
        <w:tc>
          <w:tcPr>
            <w:tcW w:w="826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0C10AC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 w:val="18"/>
                <w:szCs w:val="18"/>
              </w:rPr>
            </w:pPr>
            <w:r w:rsidRPr="00F368BF">
              <w:rPr>
                <w:sz w:val="18"/>
                <w:szCs w:val="18"/>
              </w:rPr>
              <w:t xml:space="preserve">Mieszanki związane spoiwami hydraulicznymi </w:t>
            </w:r>
          </w:p>
        </w:tc>
      </w:tr>
      <w:tr w:rsidR="00195705" w:rsidRPr="00F368BF" w14:paraId="311885B4" w14:textId="77777777" w:rsidTr="00F368BF">
        <w:trPr>
          <w:trHeight w:val="576"/>
        </w:trPr>
        <w:tc>
          <w:tcPr>
            <w:tcW w:w="42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BE1E98D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4C97E0B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F55234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 w:val="18"/>
                <w:szCs w:val="18"/>
              </w:rPr>
            </w:pPr>
            <w:r w:rsidRPr="00F368BF">
              <w:rPr>
                <w:sz w:val="18"/>
                <w:szCs w:val="18"/>
              </w:rPr>
              <w:t xml:space="preserve">Podbudowa zasadnicza 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5F3F13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 w:val="18"/>
                <w:szCs w:val="18"/>
              </w:rPr>
            </w:pPr>
            <w:r w:rsidRPr="00F368BF">
              <w:rPr>
                <w:sz w:val="18"/>
                <w:szCs w:val="18"/>
              </w:rPr>
              <w:t xml:space="preserve">Podbudowa pomocnicza 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039FDD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 w:val="18"/>
                <w:szCs w:val="18"/>
              </w:rPr>
            </w:pPr>
            <w:r w:rsidRPr="00F368BF">
              <w:rPr>
                <w:sz w:val="18"/>
                <w:szCs w:val="18"/>
              </w:rPr>
              <w:t xml:space="preserve">Warstwa mrozoochronna </w:t>
            </w:r>
          </w:p>
        </w:tc>
      </w:tr>
      <w:tr w:rsidR="00195705" w:rsidRPr="00F368BF" w14:paraId="34AAEF79" w14:textId="77777777" w:rsidTr="00F368BF">
        <w:trPr>
          <w:trHeight w:val="215"/>
        </w:trPr>
        <w:tc>
          <w:tcPr>
            <w:tcW w:w="4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CE0882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92CF5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AE82A8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 w:val="18"/>
                <w:szCs w:val="18"/>
                <w:vertAlign w:val="superscript"/>
              </w:rPr>
            </w:pPr>
            <w:r w:rsidRPr="00F368BF">
              <w:rPr>
                <w:sz w:val="18"/>
                <w:szCs w:val="18"/>
              </w:rPr>
              <w:t>KR1-KR2</w:t>
            </w:r>
            <w:r w:rsidRPr="00F368BF">
              <w:rPr>
                <w:sz w:val="18"/>
                <w:szCs w:val="18"/>
                <w:vertAlign w:val="superscript"/>
              </w:rPr>
              <w:t>*)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D71DBB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 w:val="18"/>
                <w:szCs w:val="18"/>
              </w:rPr>
            </w:pPr>
            <w:r w:rsidRPr="00F368BF">
              <w:rPr>
                <w:sz w:val="18"/>
                <w:szCs w:val="18"/>
              </w:rPr>
              <w:t>KR3-KR4</w:t>
            </w:r>
            <w:r w:rsidRPr="00F368BF">
              <w:rPr>
                <w:sz w:val="18"/>
                <w:szCs w:val="18"/>
                <w:vertAlign w:val="superscript"/>
              </w:rPr>
              <w:t>*)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C5957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 w:val="18"/>
                <w:szCs w:val="18"/>
              </w:rPr>
            </w:pPr>
            <w:r w:rsidRPr="00F368BF">
              <w:rPr>
                <w:sz w:val="18"/>
                <w:szCs w:val="18"/>
              </w:rPr>
              <w:t>KR5-KR7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C203D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 w:val="18"/>
                <w:szCs w:val="18"/>
              </w:rPr>
            </w:pPr>
            <w:r w:rsidRPr="00F368BF">
              <w:rPr>
                <w:sz w:val="18"/>
                <w:szCs w:val="18"/>
              </w:rPr>
              <w:t>KR1-KR2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0DC8DC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 w:val="18"/>
                <w:szCs w:val="18"/>
              </w:rPr>
            </w:pPr>
            <w:r w:rsidRPr="00F368BF">
              <w:rPr>
                <w:sz w:val="18"/>
                <w:szCs w:val="18"/>
              </w:rPr>
              <w:t>KR3-KR4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DF6DC6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 w:val="18"/>
                <w:szCs w:val="18"/>
              </w:rPr>
            </w:pPr>
            <w:r w:rsidRPr="00F368BF">
              <w:rPr>
                <w:sz w:val="18"/>
                <w:szCs w:val="18"/>
              </w:rPr>
              <w:t>KR5-KR7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831433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 w:val="18"/>
                <w:szCs w:val="18"/>
              </w:rPr>
            </w:pPr>
            <w:r w:rsidRPr="00F368BF">
              <w:rPr>
                <w:sz w:val="18"/>
                <w:szCs w:val="18"/>
              </w:rPr>
              <w:t>KR1-KR4</w:t>
            </w:r>
          </w:p>
        </w:tc>
      </w:tr>
      <w:tr w:rsidR="00195705" w:rsidRPr="00F368BF" w14:paraId="0ACE1CB0" w14:textId="77777777" w:rsidTr="00F368BF">
        <w:trPr>
          <w:trHeight w:val="39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1D40B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 w:val="18"/>
                <w:szCs w:val="18"/>
              </w:rPr>
            </w:pPr>
            <w:r w:rsidRPr="00F368BF">
              <w:rPr>
                <w:sz w:val="18"/>
                <w:szCs w:val="18"/>
              </w:rPr>
              <w:t xml:space="preserve">1.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2070BA" w14:textId="77777777" w:rsidR="00F368BF" w:rsidRDefault="00195705" w:rsidP="00F368BF">
            <w:pPr>
              <w:spacing w:before="0" w:after="0" w:line="240" w:lineRule="auto"/>
              <w:jc w:val="both"/>
              <w:rPr>
                <w:sz w:val="18"/>
                <w:szCs w:val="18"/>
              </w:rPr>
            </w:pPr>
            <w:r w:rsidRPr="00F368BF">
              <w:rPr>
                <w:sz w:val="18"/>
                <w:szCs w:val="18"/>
              </w:rPr>
              <w:t xml:space="preserve">Mieszanki związane cementem wg </w:t>
            </w:r>
          </w:p>
          <w:p w14:paraId="10917B65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 w:val="18"/>
                <w:szCs w:val="18"/>
              </w:rPr>
            </w:pPr>
            <w:r w:rsidRPr="00F368BF">
              <w:rPr>
                <w:sz w:val="18"/>
                <w:szCs w:val="18"/>
              </w:rPr>
              <w:t xml:space="preserve">PN-EN 14227-1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793DB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 w:val="18"/>
                <w:szCs w:val="18"/>
              </w:rPr>
            </w:pPr>
            <w:r w:rsidRPr="00F368BF">
              <w:rPr>
                <w:sz w:val="18"/>
                <w:szCs w:val="18"/>
              </w:rPr>
              <w:t>C3/4</w:t>
            </w:r>
          </w:p>
          <w:p w14:paraId="472FFAF2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 w:val="18"/>
                <w:szCs w:val="18"/>
              </w:rPr>
            </w:pPr>
            <w:r w:rsidRPr="00F368BF">
              <w:rPr>
                <w:sz w:val="18"/>
                <w:szCs w:val="18"/>
              </w:rPr>
              <w:t>≤ 6 MPa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AED35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 w:val="18"/>
                <w:szCs w:val="18"/>
              </w:rPr>
            </w:pPr>
            <w:r w:rsidRPr="00F368BF">
              <w:rPr>
                <w:sz w:val="18"/>
                <w:szCs w:val="18"/>
              </w:rPr>
              <w:t>C5/6</w:t>
            </w:r>
          </w:p>
          <w:p w14:paraId="1C2AD52F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 w:val="18"/>
                <w:szCs w:val="18"/>
              </w:rPr>
            </w:pPr>
            <w:r w:rsidRPr="00F368BF">
              <w:rPr>
                <w:sz w:val="18"/>
                <w:szCs w:val="18"/>
              </w:rPr>
              <w:t>≤ 10 MPa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413821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 w:val="18"/>
                <w:szCs w:val="18"/>
              </w:rPr>
            </w:pPr>
            <w:r w:rsidRPr="00F368BF">
              <w:rPr>
                <w:sz w:val="18"/>
                <w:szCs w:val="18"/>
              </w:rPr>
              <w:t>C8/10</w:t>
            </w:r>
          </w:p>
          <w:p w14:paraId="0B130B7B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 w:val="18"/>
                <w:szCs w:val="18"/>
              </w:rPr>
            </w:pPr>
            <w:r w:rsidRPr="00F368BF">
              <w:rPr>
                <w:sz w:val="18"/>
                <w:szCs w:val="18"/>
              </w:rPr>
              <w:t>≤ 20 MPa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AC17B7" w14:textId="77777777" w:rsidR="00F368BF" w:rsidRDefault="00195705" w:rsidP="00F368BF">
            <w:pPr>
              <w:spacing w:before="0" w:after="0" w:line="240" w:lineRule="auto"/>
              <w:rPr>
                <w:sz w:val="18"/>
                <w:szCs w:val="18"/>
              </w:rPr>
            </w:pPr>
            <w:r w:rsidRPr="00F368BF">
              <w:rPr>
                <w:sz w:val="18"/>
                <w:szCs w:val="18"/>
              </w:rPr>
              <w:t xml:space="preserve">Warstwa podbudowy pomocniczej nie występuje w rozwiązaniach zaproponowanych w Katalogu dla kategorii ruchu </w:t>
            </w:r>
          </w:p>
          <w:p w14:paraId="0916C3DD" w14:textId="77777777" w:rsidR="00195705" w:rsidRPr="00F368BF" w:rsidRDefault="00195705" w:rsidP="00F368BF">
            <w:pPr>
              <w:spacing w:before="0" w:after="0" w:line="240" w:lineRule="auto"/>
              <w:rPr>
                <w:sz w:val="18"/>
                <w:szCs w:val="18"/>
              </w:rPr>
            </w:pPr>
            <w:r w:rsidRPr="00F368BF">
              <w:rPr>
                <w:sz w:val="18"/>
                <w:szCs w:val="18"/>
              </w:rPr>
              <w:t>KR1-KR2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64BCD7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 w:val="18"/>
                <w:szCs w:val="18"/>
              </w:rPr>
            </w:pPr>
            <w:r w:rsidRPr="00F368BF">
              <w:rPr>
                <w:sz w:val="18"/>
                <w:szCs w:val="18"/>
              </w:rPr>
              <w:t>C3/4</w:t>
            </w:r>
          </w:p>
          <w:p w14:paraId="38AD6FDA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 w:val="18"/>
                <w:szCs w:val="18"/>
              </w:rPr>
            </w:pPr>
            <w:r w:rsidRPr="00F368BF">
              <w:rPr>
                <w:sz w:val="18"/>
                <w:szCs w:val="18"/>
              </w:rPr>
              <w:t>≤ 6 MPa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A8DFAD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 w:val="18"/>
                <w:szCs w:val="18"/>
              </w:rPr>
            </w:pPr>
            <w:r w:rsidRPr="00F368BF">
              <w:rPr>
                <w:sz w:val="18"/>
                <w:szCs w:val="18"/>
              </w:rPr>
              <w:t xml:space="preserve">C5/6 </w:t>
            </w:r>
          </w:p>
          <w:p w14:paraId="1999D5C1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 w:val="18"/>
                <w:szCs w:val="18"/>
              </w:rPr>
            </w:pPr>
            <w:r w:rsidRPr="00F368BF">
              <w:rPr>
                <w:sz w:val="18"/>
                <w:szCs w:val="18"/>
              </w:rPr>
              <w:t>≤ 10 MPa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AA01CA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 w:val="18"/>
                <w:szCs w:val="18"/>
              </w:rPr>
            </w:pPr>
            <w:r w:rsidRPr="00F368BF">
              <w:rPr>
                <w:sz w:val="18"/>
                <w:szCs w:val="18"/>
              </w:rPr>
              <w:t xml:space="preserve">C1,5/2 </w:t>
            </w:r>
          </w:p>
          <w:p w14:paraId="3E137075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 w:val="18"/>
                <w:szCs w:val="18"/>
              </w:rPr>
            </w:pPr>
            <w:r w:rsidRPr="00F368BF">
              <w:rPr>
                <w:sz w:val="18"/>
                <w:szCs w:val="18"/>
              </w:rPr>
              <w:t>≤ 4 MPa</w:t>
            </w:r>
          </w:p>
        </w:tc>
      </w:tr>
      <w:tr w:rsidR="00195705" w:rsidRPr="00F368BF" w14:paraId="1033934E" w14:textId="77777777" w:rsidTr="00195705">
        <w:trPr>
          <w:trHeight w:val="315"/>
        </w:trPr>
        <w:tc>
          <w:tcPr>
            <w:tcW w:w="98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2F39CC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 w:val="18"/>
                <w:szCs w:val="18"/>
              </w:rPr>
            </w:pPr>
            <w:r w:rsidRPr="00F368BF">
              <w:rPr>
                <w:sz w:val="18"/>
                <w:szCs w:val="18"/>
              </w:rPr>
              <w:t>*) W typowych konstrukcjach nawierzchni sztywnych -</w:t>
            </w:r>
            <w:r w:rsidRPr="00F368BF">
              <w:rPr>
                <w:sz w:val="18"/>
                <w:szCs w:val="18"/>
                <w:vertAlign w:val="superscript"/>
              </w:rPr>
              <w:t xml:space="preserve"> </w:t>
            </w:r>
            <w:r w:rsidRPr="00F368BF">
              <w:rPr>
                <w:sz w:val="18"/>
                <w:szCs w:val="18"/>
              </w:rPr>
              <w:t xml:space="preserve">nie stosuje się dla kat. KR1-KR3 </w:t>
            </w:r>
          </w:p>
          <w:p w14:paraId="4EC900E1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 w:val="18"/>
                <w:szCs w:val="18"/>
              </w:rPr>
            </w:pPr>
            <w:r w:rsidRPr="00F368BF">
              <w:rPr>
                <w:sz w:val="18"/>
                <w:szCs w:val="18"/>
              </w:rPr>
              <w:t>Uwaga: Określenie „nie stosuje się” oznacza, że materiał ten nie występuje w rozwiązaniach zaproponowanych w Katalogu dla danej warstwy.</w:t>
            </w:r>
            <w:r w:rsidRPr="00F368BF">
              <w:rPr>
                <w:rFonts w:eastAsia="Verdana"/>
                <w:i/>
                <w:sz w:val="18"/>
                <w:szCs w:val="18"/>
              </w:rPr>
              <w:t xml:space="preserve"> </w:t>
            </w:r>
          </w:p>
        </w:tc>
      </w:tr>
    </w:tbl>
    <w:p w14:paraId="25A6C977" w14:textId="139E0110" w:rsidR="00453C95" w:rsidRDefault="00195705" w:rsidP="00195705">
      <w:pPr>
        <w:jc w:val="both"/>
        <w:rPr>
          <w:szCs w:val="20"/>
        </w:rPr>
      </w:pPr>
      <w:r w:rsidRPr="00195705">
        <w:rPr>
          <w:szCs w:val="20"/>
        </w:rPr>
        <w:t xml:space="preserve">Szczegółowe wymagania dla mieszanek związanych cementem dla warstwy: podbudowy zasadniczej, podbudowy pomocniczej i </w:t>
      </w:r>
      <w:r w:rsidR="00634566" w:rsidRPr="00195705">
        <w:rPr>
          <w:szCs w:val="20"/>
        </w:rPr>
        <w:t>mrozoo</w:t>
      </w:r>
      <w:r w:rsidR="00634566">
        <w:rPr>
          <w:szCs w:val="20"/>
        </w:rPr>
        <w:t>chronnej</w:t>
      </w:r>
      <w:r w:rsidR="00634566" w:rsidRPr="00195705">
        <w:rPr>
          <w:szCs w:val="20"/>
        </w:rPr>
        <w:t xml:space="preserve"> </w:t>
      </w:r>
      <w:r w:rsidRPr="00195705">
        <w:rPr>
          <w:szCs w:val="20"/>
        </w:rPr>
        <w:t>przedstawiono w Tab</w:t>
      </w:r>
      <w:r>
        <w:rPr>
          <w:szCs w:val="20"/>
        </w:rPr>
        <w:t>elach</w:t>
      </w:r>
      <w:r w:rsidR="00453C95">
        <w:rPr>
          <w:szCs w:val="20"/>
        </w:rPr>
        <w:t xml:space="preserve"> 5-7.</w:t>
      </w:r>
    </w:p>
    <w:p w14:paraId="0A8BA191" w14:textId="77777777" w:rsidR="00195705" w:rsidRPr="00195705" w:rsidRDefault="00195705" w:rsidP="00CD733F">
      <w:pPr>
        <w:rPr>
          <w:szCs w:val="20"/>
        </w:rPr>
      </w:pPr>
      <w:r w:rsidRPr="00195705">
        <w:rPr>
          <w:szCs w:val="20"/>
        </w:rPr>
        <w:t>Tab</w:t>
      </w:r>
      <w:r>
        <w:rPr>
          <w:szCs w:val="20"/>
        </w:rPr>
        <w:t>ela</w:t>
      </w:r>
      <w:r w:rsidRPr="00195705">
        <w:rPr>
          <w:szCs w:val="20"/>
        </w:rPr>
        <w:t xml:space="preserve"> 5</w:t>
      </w:r>
      <w:r>
        <w:rPr>
          <w:szCs w:val="20"/>
        </w:rPr>
        <w:t xml:space="preserve">. </w:t>
      </w:r>
      <w:r w:rsidRPr="00195705">
        <w:rPr>
          <w:szCs w:val="20"/>
        </w:rPr>
        <w:t>Wymagania wobec mieszanek związanych cementem do warstwy podbudowy zasadniczej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2835"/>
        <w:gridCol w:w="3859"/>
      </w:tblGrid>
      <w:tr w:rsidR="00195705" w:rsidRPr="00F368BF" w14:paraId="47E5C340" w14:textId="77777777" w:rsidTr="00195705">
        <w:trPr>
          <w:trHeight w:val="470"/>
          <w:jc w:val="center"/>
        </w:trPr>
        <w:tc>
          <w:tcPr>
            <w:tcW w:w="817" w:type="dxa"/>
          </w:tcPr>
          <w:p w14:paraId="29C1E828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Lp.</w:t>
            </w:r>
          </w:p>
        </w:tc>
        <w:tc>
          <w:tcPr>
            <w:tcW w:w="2835" w:type="dxa"/>
          </w:tcPr>
          <w:p w14:paraId="0EF40E04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Właściwość</w:t>
            </w:r>
          </w:p>
        </w:tc>
        <w:tc>
          <w:tcPr>
            <w:tcW w:w="3859" w:type="dxa"/>
            <w:vAlign w:val="center"/>
          </w:tcPr>
          <w:p w14:paraId="43CA6DDE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 xml:space="preserve">Wymagania </w:t>
            </w:r>
          </w:p>
        </w:tc>
      </w:tr>
      <w:tr w:rsidR="00195705" w:rsidRPr="00F368BF" w14:paraId="52D7A8E0" w14:textId="77777777" w:rsidTr="00195705">
        <w:trPr>
          <w:jc w:val="center"/>
        </w:trPr>
        <w:tc>
          <w:tcPr>
            <w:tcW w:w="817" w:type="dxa"/>
          </w:tcPr>
          <w:p w14:paraId="548053C7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1.0</w:t>
            </w:r>
          </w:p>
        </w:tc>
        <w:tc>
          <w:tcPr>
            <w:tcW w:w="6694" w:type="dxa"/>
            <w:gridSpan w:val="2"/>
          </w:tcPr>
          <w:p w14:paraId="5A1AD7DA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Składniki</w:t>
            </w:r>
          </w:p>
        </w:tc>
      </w:tr>
      <w:tr w:rsidR="00195705" w:rsidRPr="00F368BF" w14:paraId="6F84DABC" w14:textId="77777777" w:rsidTr="00195705">
        <w:trPr>
          <w:jc w:val="center"/>
        </w:trPr>
        <w:tc>
          <w:tcPr>
            <w:tcW w:w="817" w:type="dxa"/>
          </w:tcPr>
          <w:p w14:paraId="36767BAF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1.1</w:t>
            </w:r>
          </w:p>
        </w:tc>
        <w:tc>
          <w:tcPr>
            <w:tcW w:w="2835" w:type="dxa"/>
          </w:tcPr>
          <w:p w14:paraId="7A73A809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Cement</w:t>
            </w:r>
          </w:p>
        </w:tc>
        <w:tc>
          <w:tcPr>
            <w:tcW w:w="3859" w:type="dxa"/>
          </w:tcPr>
          <w:p w14:paraId="42025BB4" w14:textId="2F9B899F" w:rsidR="00195705" w:rsidRPr="00F368BF" w:rsidRDefault="00195705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wg p. 2.2.</w:t>
            </w:r>
            <w:r w:rsidR="00634566">
              <w:rPr>
                <w:szCs w:val="20"/>
              </w:rPr>
              <w:t>1</w:t>
            </w:r>
          </w:p>
        </w:tc>
      </w:tr>
      <w:tr w:rsidR="00195705" w:rsidRPr="00F368BF" w14:paraId="556F70BF" w14:textId="77777777" w:rsidTr="00195705">
        <w:trPr>
          <w:jc w:val="center"/>
        </w:trPr>
        <w:tc>
          <w:tcPr>
            <w:tcW w:w="817" w:type="dxa"/>
          </w:tcPr>
          <w:p w14:paraId="56C85009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1.2</w:t>
            </w:r>
          </w:p>
        </w:tc>
        <w:tc>
          <w:tcPr>
            <w:tcW w:w="2835" w:type="dxa"/>
          </w:tcPr>
          <w:p w14:paraId="5DB35F48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Kruszywo</w:t>
            </w:r>
          </w:p>
        </w:tc>
        <w:tc>
          <w:tcPr>
            <w:tcW w:w="3859" w:type="dxa"/>
          </w:tcPr>
          <w:p w14:paraId="455B2A38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wg tabeli 1</w:t>
            </w:r>
          </w:p>
        </w:tc>
      </w:tr>
      <w:tr w:rsidR="00195705" w:rsidRPr="00F368BF" w14:paraId="6CE1900E" w14:textId="77777777" w:rsidTr="00195705">
        <w:trPr>
          <w:jc w:val="center"/>
        </w:trPr>
        <w:tc>
          <w:tcPr>
            <w:tcW w:w="817" w:type="dxa"/>
          </w:tcPr>
          <w:p w14:paraId="2F453763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1.3</w:t>
            </w:r>
          </w:p>
        </w:tc>
        <w:tc>
          <w:tcPr>
            <w:tcW w:w="2835" w:type="dxa"/>
          </w:tcPr>
          <w:p w14:paraId="0D6AAF4E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Woda zarobowa</w:t>
            </w:r>
          </w:p>
        </w:tc>
        <w:tc>
          <w:tcPr>
            <w:tcW w:w="3859" w:type="dxa"/>
          </w:tcPr>
          <w:p w14:paraId="50D3EABF" w14:textId="7CFB652F" w:rsidR="00195705" w:rsidRPr="00F368BF" w:rsidRDefault="00195705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wg p. 2.2.</w:t>
            </w:r>
            <w:r w:rsidR="00634566">
              <w:rPr>
                <w:szCs w:val="20"/>
              </w:rPr>
              <w:t>2</w:t>
            </w:r>
          </w:p>
        </w:tc>
      </w:tr>
      <w:tr w:rsidR="00195705" w:rsidRPr="00F368BF" w14:paraId="63E81FA1" w14:textId="77777777" w:rsidTr="00195705">
        <w:trPr>
          <w:jc w:val="center"/>
        </w:trPr>
        <w:tc>
          <w:tcPr>
            <w:tcW w:w="817" w:type="dxa"/>
          </w:tcPr>
          <w:p w14:paraId="24604DCB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1.4</w:t>
            </w:r>
          </w:p>
        </w:tc>
        <w:tc>
          <w:tcPr>
            <w:tcW w:w="2835" w:type="dxa"/>
          </w:tcPr>
          <w:p w14:paraId="1D951D05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Dodatki i domieszki</w:t>
            </w:r>
          </w:p>
        </w:tc>
        <w:tc>
          <w:tcPr>
            <w:tcW w:w="3859" w:type="dxa"/>
          </w:tcPr>
          <w:p w14:paraId="7C870C19" w14:textId="02872F70" w:rsidR="00195705" w:rsidRPr="00F368BF" w:rsidRDefault="00195705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wg p. 2.2.</w:t>
            </w:r>
            <w:r w:rsidR="00634566">
              <w:rPr>
                <w:szCs w:val="20"/>
              </w:rPr>
              <w:t>3</w:t>
            </w:r>
            <w:r w:rsidR="00634566" w:rsidRPr="00F368BF">
              <w:rPr>
                <w:szCs w:val="20"/>
              </w:rPr>
              <w:t xml:space="preserve"> </w:t>
            </w:r>
            <w:r w:rsidRPr="00F368BF">
              <w:rPr>
                <w:szCs w:val="20"/>
              </w:rPr>
              <w:t>i p. 2.2.</w:t>
            </w:r>
            <w:r w:rsidR="00634566">
              <w:rPr>
                <w:szCs w:val="20"/>
              </w:rPr>
              <w:t>4</w:t>
            </w:r>
          </w:p>
        </w:tc>
      </w:tr>
      <w:tr w:rsidR="00195705" w:rsidRPr="00F368BF" w14:paraId="35C261AE" w14:textId="77777777" w:rsidTr="00195705">
        <w:trPr>
          <w:jc w:val="center"/>
        </w:trPr>
        <w:tc>
          <w:tcPr>
            <w:tcW w:w="817" w:type="dxa"/>
          </w:tcPr>
          <w:p w14:paraId="5B1249C4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2.0</w:t>
            </w:r>
          </w:p>
        </w:tc>
        <w:tc>
          <w:tcPr>
            <w:tcW w:w="6694" w:type="dxa"/>
            <w:gridSpan w:val="2"/>
          </w:tcPr>
          <w:p w14:paraId="67A4BBB8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Mieszanka</w:t>
            </w:r>
          </w:p>
        </w:tc>
      </w:tr>
      <w:tr w:rsidR="00195705" w:rsidRPr="00F368BF" w14:paraId="7E8ABEF5" w14:textId="77777777" w:rsidTr="00195705">
        <w:trPr>
          <w:jc w:val="center"/>
        </w:trPr>
        <w:tc>
          <w:tcPr>
            <w:tcW w:w="817" w:type="dxa"/>
          </w:tcPr>
          <w:p w14:paraId="7D2A0FE6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2.1</w:t>
            </w:r>
          </w:p>
        </w:tc>
        <w:tc>
          <w:tcPr>
            <w:tcW w:w="2835" w:type="dxa"/>
          </w:tcPr>
          <w:p w14:paraId="51B0D387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Uziarnienie:</w:t>
            </w:r>
          </w:p>
        </w:tc>
        <w:tc>
          <w:tcPr>
            <w:tcW w:w="3859" w:type="dxa"/>
          </w:tcPr>
          <w:p w14:paraId="07AFCE51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Krzywe graniczne uziarnienia</w:t>
            </w:r>
          </w:p>
        </w:tc>
      </w:tr>
      <w:tr w:rsidR="00195705" w:rsidRPr="00F368BF" w14:paraId="1F2D921C" w14:textId="77777777" w:rsidTr="00195705">
        <w:trPr>
          <w:jc w:val="center"/>
        </w:trPr>
        <w:tc>
          <w:tcPr>
            <w:tcW w:w="817" w:type="dxa"/>
          </w:tcPr>
          <w:p w14:paraId="2BCCAC6D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</w:p>
        </w:tc>
        <w:tc>
          <w:tcPr>
            <w:tcW w:w="2835" w:type="dxa"/>
          </w:tcPr>
          <w:p w14:paraId="65FF88F8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  <w:vertAlign w:val="superscript"/>
              </w:rPr>
            </w:pPr>
            <w:r w:rsidRPr="00F368BF">
              <w:rPr>
                <w:szCs w:val="20"/>
              </w:rPr>
              <w:t>- mieszanka 0/8 mm</w:t>
            </w:r>
            <w:r w:rsidRPr="00F368BF">
              <w:rPr>
                <w:szCs w:val="20"/>
                <w:vertAlign w:val="superscript"/>
              </w:rPr>
              <w:t>*)</w:t>
            </w:r>
          </w:p>
        </w:tc>
        <w:tc>
          <w:tcPr>
            <w:tcW w:w="3859" w:type="dxa"/>
          </w:tcPr>
          <w:p w14:paraId="173674DA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  <w:vertAlign w:val="superscript"/>
              </w:rPr>
            </w:pPr>
            <w:r w:rsidRPr="00F368BF">
              <w:rPr>
                <w:szCs w:val="20"/>
              </w:rPr>
              <w:t>wg rys. 5</w:t>
            </w:r>
          </w:p>
        </w:tc>
      </w:tr>
      <w:tr w:rsidR="00195705" w:rsidRPr="00F368BF" w14:paraId="04FC7F23" w14:textId="77777777" w:rsidTr="00195705">
        <w:trPr>
          <w:jc w:val="center"/>
        </w:trPr>
        <w:tc>
          <w:tcPr>
            <w:tcW w:w="817" w:type="dxa"/>
          </w:tcPr>
          <w:p w14:paraId="324AF784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</w:p>
        </w:tc>
        <w:tc>
          <w:tcPr>
            <w:tcW w:w="2835" w:type="dxa"/>
          </w:tcPr>
          <w:p w14:paraId="01065767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- mieszanka 0/11,2 mm</w:t>
            </w:r>
          </w:p>
        </w:tc>
        <w:tc>
          <w:tcPr>
            <w:tcW w:w="3859" w:type="dxa"/>
          </w:tcPr>
          <w:p w14:paraId="6B53B2BA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wg rys. 4</w:t>
            </w:r>
          </w:p>
        </w:tc>
      </w:tr>
      <w:tr w:rsidR="00195705" w:rsidRPr="00F368BF" w14:paraId="4BAC8C61" w14:textId="77777777" w:rsidTr="00195705">
        <w:trPr>
          <w:jc w:val="center"/>
        </w:trPr>
        <w:tc>
          <w:tcPr>
            <w:tcW w:w="817" w:type="dxa"/>
          </w:tcPr>
          <w:p w14:paraId="65A62094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</w:p>
        </w:tc>
        <w:tc>
          <w:tcPr>
            <w:tcW w:w="2835" w:type="dxa"/>
          </w:tcPr>
          <w:p w14:paraId="313CB6D1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- mieszanka 0/16 mm</w:t>
            </w:r>
          </w:p>
        </w:tc>
        <w:tc>
          <w:tcPr>
            <w:tcW w:w="3859" w:type="dxa"/>
          </w:tcPr>
          <w:p w14:paraId="013E3CBB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wg rys. 3</w:t>
            </w:r>
          </w:p>
        </w:tc>
      </w:tr>
      <w:tr w:rsidR="00195705" w:rsidRPr="00F368BF" w14:paraId="5BFDFF02" w14:textId="77777777" w:rsidTr="00195705">
        <w:trPr>
          <w:jc w:val="center"/>
        </w:trPr>
        <w:tc>
          <w:tcPr>
            <w:tcW w:w="817" w:type="dxa"/>
          </w:tcPr>
          <w:p w14:paraId="359232CB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</w:p>
        </w:tc>
        <w:tc>
          <w:tcPr>
            <w:tcW w:w="2835" w:type="dxa"/>
          </w:tcPr>
          <w:p w14:paraId="44B3549C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- mieszanka 0/22,4 mm</w:t>
            </w:r>
          </w:p>
        </w:tc>
        <w:tc>
          <w:tcPr>
            <w:tcW w:w="3859" w:type="dxa"/>
          </w:tcPr>
          <w:p w14:paraId="2EC1CDB9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wg rys. 2</w:t>
            </w:r>
          </w:p>
        </w:tc>
      </w:tr>
      <w:tr w:rsidR="00195705" w:rsidRPr="00F368BF" w14:paraId="17C2964B" w14:textId="77777777" w:rsidTr="00195705">
        <w:trPr>
          <w:jc w:val="center"/>
        </w:trPr>
        <w:tc>
          <w:tcPr>
            <w:tcW w:w="817" w:type="dxa"/>
          </w:tcPr>
          <w:p w14:paraId="3A2CD089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</w:p>
        </w:tc>
        <w:tc>
          <w:tcPr>
            <w:tcW w:w="2835" w:type="dxa"/>
          </w:tcPr>
          <w:p w14:paraId="6448E552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- mieszanka 0/31,5 mm</w:t>
            </w:r>
          </w:p>
        </w:tc>
        <w:tc>
          <w:tcPr>
            <w:tcW w:w="3859" w:type="dxa"/>
          </w:tcPr>
          <w:p w14:paraId="5B92548D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wg rys. 1</w:t>
            </w:r>
          </w:p>
        </w:tc>
      </w:tr>
      <w:tr w:rsidR="00195705" w:rsidRPr="00F368BF" w14:paraId="38024726" w14:textId="77777777" w:rsidTr="00195705">
        <w:trPr>
          <w:jc w:val="center"/>
        </w:trPr>
        <w:tc>
          <w:tcPr>
            <w:tcW w:w="817" w:type="dxa"/>
          </w:tcPr>
          <w:p w14:paraId="1F0C7265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2.2</w:t>
            </w:r>
          </w:p>
        </w:tc>
        <w:tc>
          <w:tcPr>
            <w:tcW w:w="2835" w:type="dxa"/>
          </w:tcPr>
          <w:p w14:paraId="3B8D5A8B" w14:textId="77777777" w:rsidR="00195705" w:rsidRPr="00F368BF" w:rsidRDefault="00195705" w:rsidP="00F368BF">
            <w:pPr>
              <w:spacing w:before="0" w:after="0" w:line="240" w:lineRule="auto"/>
              <w:rPr>
                <w:szCs w:val="20"/>
              </w:rPr>
            </w:pPr>
            <w:r w:rsidRPr="00F368BF">
              <w:rPr>
                <w:szCs w:val="20"/>
              </w:rPr>
              <w:t>Minimalna zawartość cementu</w:t>
            </w:r>
          </w:p>
        </w:tc>
        <w:tc>
          <w:tcPr>
            <w:tcW w:w="3859" w:type="dxa"/>
          </w:tcPr>
          <w:p w14:paraId="38D755C5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wg tabeli 2</w:t>
            </w:r>
          </w:p>
        </w:tc>
      </w:tr>
      <w:tr w:rsidR="00195705" w:rsidRPr="00F368BF" w14:paraId="17A072D1" w14:textId="77777777" w:rsidTr="00195705">
        <w:trPr>
          <w:jc w:val="center"/>
        </w:trPr>
        <w:tc>
          <w:tcPr>
            <w:tcW w:w="817" w:type="dxa"/>
          </w:tcPr>
          <w:p w14:paraId="4A705BD0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2.3</w:t>
            </w:r>
          </w:p>
        </w:tc>
        <w:tc>
          <w:tcPr>
            <w:tcW w:w="2835" w:type="dxa"/>
          </w:tcPr>
          <w:p w14:paraId="537F20B0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Zawartość wody</w:t>
            </w:r>
          </w:p>
        </w:tc>
        <w:tc>
          <w:tcPr>
            <w:tcW w:w="3859" w:type="dxa"/>
          </w:tcPr>
          <w:p w14:paraId="4F15EFE1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wg projektu mieszanki</w:t>
            </w:r>
          </w:p>
        </w:tc>
      </w:tr>
      <w:tr w:rsidR="00195705" w:rsidRPr="00F368BF" w14:paraId="1A9DDB24" w14:textId="77777777" w:rsidTr="00195705">
        <w:trPr>
          <w:jc w:val="center"/>
        </w:trPr>
        <w:tc>
          <w:tcPr>
            <w:tcW w:w="817" w:type="dxa"/>
          </w:tcPr>
          <w:p w14:paraId="01617ADF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2.4</w:t>
            </w:r>
          </w:p>
        </w:tc>
        <w:tc>
          <w:tcPr>
            <w:tcW w:w="2835" w:type="dxa"/>
          </w:tcPr>
          <w:p w14:paraId="13B3604E" w14:textId="77777777" w:rsidR="00195705" w:rsidRPr="00F368BF" w:rsidRDefault="00F368BF" w:rsidP="00F368BF">
            <w:pPr>
              <w:spacing w:before="0" w:after="0" w:line="240" w:lineRule="auto"/>
              <w:jc w:val="both"/>
              <w:rPr>
                <w:szCs w:val="20"/>
              </w:rPr>
            </w:pPr>
            <w:r>
              <w:rPr>
                <w:szCs w:val="20"/>
              </w:rPr>
              <w:t>Wytrzymałość na </w:t>
            </w:r>
            <w:r w:rsidR="00195705" w:rsidRPr="00F368BF">
              <w:rPr>
                <w:szCs w:val="20"/>
              </w:rPr>
              <w:t>ściskanie</w:t>
            </w:r>
            <w:r w:rsidR="00195705" w:rsidRPr="00F368BF">
              <w:rPr>
                <w:szCs w:val="20"/>
                <w:vertAlign w:val="superscript"/>
              </w:rPr>
              <w:t xml:space="preserve">*) </w:t>
            </w:r>
            <w:r w:rsidR="00195705" w:rsidRPr="00F368BF">
              <w:rPr>
                <w:szCs w:val="20"/>
              </w:rPr>
              <w:t xml:space="preserve"> </w:t>
            </w:r>
          </w:p>
        </w:tc>
        <w:tc>
          <w:tcPr>
            <w:tcW w:w="3859" w:type="dxa"/>
          </w:tcPr>
          <w:p w14:paraId="63825904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wg tabeli 4</w:t>
            </w:r>
          </w:p>
        </w:tc>
      </w:tr>
      <w:tr w:rsidR="00195705" w:rsidRPr="00F368BF" w14:paraId="5244BE7B" w14:textId="77777777" w:rsidTr="00195705">
        <w:trPr>
          <w:jc w:val="center"/>
        </w:trPr>
        <w:tc>
          <w:tcPr>
            <w:tcW w:w="817" w:type="dxa"/>
          </w:tcPr>
          <w:p w14:paraId="34ECA66E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2.5</w:t>
            </w:r>
          </w:p>
        </w:tc>
        <w:tc>
          <w:tcPr>
            <w:tcW w:w="2835" w:type="dxa"/>
          </w:tcPr>
          <w:p w14:paraId="75B9A632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Mrozoodporność</w:t>
            </w:r>
          </w:p>
        </w:tc>
        <w:tc>
          <w:tcPr>
            <w:tcW w:w="3859" w:type="dxa"/>
          </w:tcPr>
          <w:p w14:paraId="6E29BD01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≥ 0,7</w:t>
            </w:r>
          </w:p>
        </w:tc>
      </w:tr>
      <w:tr w:rsidR="00195705" w:rsidRPr="00F368BF" w14:paraId="68B19B25" w14:textId="77777777" w:rsidTr="00195705">
        <w:trPr>
          <w:jc w:val="center"/>
        </w:trPr>
        <w:tc>
          <w:tcPr>
            <w:tcW w:w="817" w:type="dxa"/>
          </w:tcPr>
          <w:p w14:paraId="324C5CE9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2.6</w:t>
            </w:r>
          </w:p>
        </w:tc>
        <w:tc>
          <w:tcPr>
            <w:tcW w:w="2835" w:type="dxa"/>
          </w:tcPr>
          <w:p w14:paraId="36952386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Szczelność mieszanki</w:t>
            </w:r>
          </w:p>
        </w:tc>
        <w:tc>
          <w:tcPr>
            <w:tcW w:w="3859" w:type="dxa"/>
          </w:tcPr>
          <w:p w14:paraId="12808D18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≥ 0,8</w:t>
            </w:r>
          </w:p>
        </w:tc>
      </w:tr>
    </w:tbl>
    <w:p w14:paraId="0099DAF3" w14:textId="77777777" w:rsidR="00195705" w:rsidRPr="00195705" w:rsidRDefault="00195705" w:rsidP="00195705">
      <w:pPr>
        <w:jc w:val="both"/>
        <w:rPr>
          <w:szCs w:val="20"/>
        </w:rPr>
      </w:pPr>
      <w:r w:rsidRPr="00195705">
        <w:rPr>
          <w:szCs w:val="20"/>
          <w:vertAlign w:val="superscript"/>
        </w:rPr>
        <w:t>*)</w:t>
      </w:r>
      <w:r w:rsidRPr="00195705">
        <w:rPr>
          <w:szCs w:val="20"/>
        </w:rPr>
        <w:t xml:space="preserve"> Mieszankę 0/8 mm można stosować tylko dla ruchu KR1 i KR2</w:t>
      </w:r>
    </w:p>
    <w:p w14:paraId="29713D19" w14:textId="77777777" w:rsidR="00195705" w:rsidRPr="00195705" w:rsidRDefault="00195705" w:rsidP="00195705">
      <w:pPr>
        <w:jc w:val="both"/>
        <w:rPr>
          <w:szCs w:val="20"/>
        </w:rPr>
      </w:pPr>
    </w:p>
    <w:p w14:paraId="7841B0FC" w14:textId="77777777" w:rsidR="00195705" w:rsidRPr="00195705" w:rsidRDefault="00195705" w:rsidP="00CD733F">
      <w:pPr>
        <w:rPr>
          <w:szCs w:val="20"/>
        </w:rPr>
      </w:pPr>
      <w:r w:rsidRPr="00195705">
        <w:rPr>
          <w:szCs w:val="20"/>
        </w:rPr>
        <w:t>Ta</w:t>
      </w:r>
      <w:r>
        <w:rPr>
          <w:szCs w:val="20"/>
        </w:rPr>
        <w:t>bela</w:t>
      </w:r>
      <w:r w:rsidRPr="00195705">
        <w:rPr>
          <w:szCs w:val="20"/>
        </w:rPr>
        <w:t xml:space="preserve"> 6</w:t>
      </w:r>
      <w:r>
        <w:rPr>
          <w:szCs w:val="20"/>
        </w:rPr>
        <w:t xml:space="preserve">. </w:t>
      </w:r>
      <w:r w:rsidRPr="00195705">
        <w:rPr>
          <w:szCs w:val="20"/>
        </w:rPr>
        <w:t>Wymagania wobec mieszanek związanych cementem do warstwy podbudowy pomocniczej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2835"/>
        <w:gridCol w:w="3859"/>
      </w:tblGrid>
      <w:tr w:rsidR="00195705" w:rsidRPr="00F368BF" w14:paraId="2DF0BF0C" w14:textId="77777777" w:rsidTr="00195705">
        <w:trPr>
          <w:trHeight w:val="470"/>
          <w:jc w:val="center"/>
        </w:trPr>
        <w:tc>
          <w:tcPr>
            <w:tcW w:w="817" w:type="dxa"/>
          </w:tcPr>
          <w:p w14:paraId="0B2FB524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Lp.</w:t>
            </w:r>
          </w:p>
        </w:tc>
        <w:tc>
          <w:tcPr>
            <w:tcW w:w="2835" w:type="dxa"/>
          </w:tcPr>
          <w:p w14:paraId="4044CC11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Właściwość</w:t>
            </w:r>
          </w:p>
        </w:tc>
        <w:tc>
          <w:tcPr>
            <w:tcW w:w="3859" w:type="dxa"/>
            <w:vAlign w:val="center"/>
          </w:tcPr>
          <w:p w14:paraId="2A55858A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 xml:space="preserve">Wymagania </w:t>
            </w:r>
          </w:p>
        </w:tc>
      </w:tr>
      <w:tr w:rsidR="00195705" w:rsidRPr="00F368BF" w14:paraId="717A9A4E" w14:textId="77777777" w:rsidTr="00195705">
        <w:trPr>
          <w:jc w:val="center"/>
        </w:trPr>
        <w:tc>
          <w:tcPr>
            <w:tcW w:w="817" w:type="dxa"/>
          </w:tcPr>
          <w:p w14:paraId="07DE06E1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1.0</w:t>
            </w:r>
          </w:p>
        </w:tc>
        <w:tc>
          <w:tcPr>
            <w:tcW w:w="6694" w:type="dxa"/>
            <w:gridSpan w:val="2"/>
          </w:tcPr>
          <w:p w14:paraId="6BBA9F35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Składniki</w:t>
            </w:r>
          </w:p>
        </w:tc>
      </w:tr>
      <w:tr w:rsidR="00195705" w:rsidRPr="00F368BF" w14:paraId="50D623BC" w14:textId="77777777" w:rsidTr="00195705">
        <w:trPr>
          <w:jc w:val="center"/>
        </w:trPr>
        <w:tc>
          <w:tcPr>
            <w:tcW w:w="817" w:type="dxa"/>
          </w:tcPr>
          <w:p w14:paraId="077E8B77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1.1</w:t>
            </w:r>
          </w:p>
        </w:tc>
        <w:tc>
          <w:tcPr>
            <w:tcW w:w="2835" w:type="dxa"/>
          </w:tcPr>
          <w:p w14:paraId="1CB901B7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Cement</w:t>
            </w:r>
          </w:p>
        </w:tc>
        <w:tc>
          <w:tcPr>
            <w:tcW w:w="3859" w:type="dxa"/>
          </w:tcPr>
          <w:p w14:paraId="008386C7" w14:textId="17339430" w:rsidR="00195705" w:rsidRPr="00F368BF" w:rsidRDefault="00195705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wg p. 2.2.</w:t>
            </w:r>
            <w:r w:rsidR="00634566">
              <w:rPr>
                <w:szCs w:val="20"/>
              </w:rPr>
              <w:t>1</w:t>
            </w:r>
          </w:p>
        </w:tc>
      </w:tr>
      <w:tr w:rsidR="00195705" w:rsidRPr="00F368BF" w14:paraId="7ECA15D5" w14:textId="77777777" w:rsidTr="00195705">
        <w:trPr>
          <w:jc w:val="center"/>
        </w:trPr>
        <w:tc>
          <w:tcPr>
            <w:tcW w:w="817" w:type="dxa"/>
          </w:tcPr>
          <w:p w14:paraId="4225B9EA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1.2</w:t>
            </w:r>
          </w:p>
        </w:tc>
        <w:tc>
          <w:tcPr>
            <w:tcW w:w="2835" w:type="dxa"/>
          </w:tcPr>
          <w:p w14:paraId="3C5A2A6A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Kruszywo</w:t>
            </w:r>
          </w:p>
        </w:tc>
        <w:tc>
          <w:tcPr>
            <w:tcW w:w="3859" w:type="dxa"/>
          </w:tcPr>
          <w:p w14:paraId="6A19E744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wg tablicy 1</w:t>
            </w:r>
          </w:p>
        </w:tc>
      </w:tr>
      <w:tr w:rsidR="00195705" w:rsidRPr="00F368BF" w14:paraId="7AF1B41A" w14:textId="77777777" w:rsidTr="00195705">
        <w:trPr>
          <w:jc w:val="center"/>
        </w:trPr>
        <w:tc>
          <w:tcPr>
            <w:tcW w:w="817" w:type="dxa"/>
          </w:tcPr>
          <w:p w14:paraId="29B48F6E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1.3</w:t>
            </w:r>
          </w:p>
        </w:tc>
        <w:tc>
          <w:tcPr>
            <w:tcW w:w="2835" w:type="dxa"/>
          </w:tcPr>
          <w:p w14:paraId="0EEF3CF7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Woda zarobowa</w:t>
            </w:r>
          </w:p>
        </w:tc>
        <w:tc>
          <w:tcPr>
            <w:tcW w:w="3859" w:type="dxa"/>
          </w:tcPr>
          <w:p w14:paraId="0B028695" w14:textId="30C8A745" w:rsidR="00195705" w:rsidRPr="00F368BF" w:rsidRDefault="00195705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wg p. 2.2.</w:t>
            </w:r>
            <w:r w:rsidR="00634566">
              <w:rPr>
                <w:szCs w:val="20"/>
              </w:rPr>
              <w:t>2</w:t>
            </w:r>
          </w:p>
        </w:tc>
      </w:tr>
      <w:tr w:rsidR="00195705" w:rsidRPr="00F368BF" w14:paraId="2096EFA5" w14:textId="77777777" w:rsidTr="00195705">
        <w:trPr>
          <w:jc w:val="center"/>
        </w:trPr>
        <w:tc>
          <w:tcPr>
            <w:tcW w:w="817" w:type="dxa"/>
          </w:tcPr>
          <w:p w14:paraId="25974F92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1.4</w:t>
            </w:r>
          </w:p>
        </w:tc>
        <w:tc>
          <w:tcPr>
            <w:tcW w:w="2835" w:type="dxa"/>
          </w:tcPr>
          <w:p w14:paraId="38D44CE9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Dodatki</w:t>
            </w:r>
          </w:p>
        </w:tc>
        <w:tc>
          <w:tcPr>
            <w:tcW w:w="3859" w:type="dxa"/>
          </w:tcPr>
          <w:p w14:paraId="43975B50" w14:textId="1CC5C488" w:rsidR="00195705" w:rsidRPr="00F368BF" w:rsidRDefault="00195705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wg p. 2.2.</w:t>
            </w:r>
            <w:r w:rsidR="00634566">
              <w:rPr>
                <w:szCs w:val="20"/>
              </w:rPr>
              <w:t>3</w:t>
            </w:r>
          </w:p>
        </w:tc>
      </w:tr>
      <w:tr w:rsidR="00195705" w:rsidRPr="00F368BF" w14:paraId="5AE1EB78" w14:textId="77777777" w:rsidTr="00195705">
        <w:trPr>
          <w:jc w:val="center"/>
        </w:trPr>
        <w:tc>
          <w:tcPr>
            <w:tcW w:w="817" w:type="dxa"/>
          </w:tcPr>
          <w:p w14:paraId="59744FC7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2.0</w:t>
            </w:r>
          </w:p>
        </w:tc>
        <w:tc>
          <w:tcPr>
            <w:tcW w:w="6694" w:type="dxa"/>
            <w:gridSpan w:val="2"/>
          </w:tcPr>
          <w:p w14:paraId="5E256008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Mieszanka</w:t>
            </w:r>
          </w:p>
        </w:tc>
      </w:tr>
      <w:tr w:rsidR="00195705" w:rsidRPr="00F368BF" w14:paraId="27B9225C" w14:textId="77777777" w:rsidTr="00195705">
        <w:trPr>
          <w:jc w:val="center"/>
        </w:trPr>
        <w:tc>
          <w:tcPr>
            <w:tcW w:w="817" w:type="dxa"/>
          </w:tcPr>
          <w:p w14:paraId="28134F42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2.1</w:t>
            </w:r>
          </w:p>
        </w:tc>
        <w:tc>
          <w:tcPr>
            <w:tcW w:w="2835" w:type="dxa"/>
          </w:tcPr>
          <w:p w14:paraId="07D469B3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Uziarnienie:</w:t>
            </w:r>
          </w:p>
        </w:tc>
        <w:tc>
          <w:tcPr>
            <w:tcW w:w="3859" w:type="dxa"/>
          </w:tcPr>
          <w:p w14:paraId="7AE7BFE1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Krzywe graniczne uziarnienia</w:t>
            </w:r>
          </w:p>
        </w:tc>
      </w:tr>
      <w:tr w:rsidR="00195705" w:rsidRPr="00F368BF" w14:paraId="0DB62E64" w14:textId="77777777" w:rsidTr="00195705">
        <w:trPr>
          <w:jc w:val="center"/>
        </w:trPr>
        <w:tc>
          <w:tcPr>
            <w:tcW w:w="817" w:type="dxa"/>
          </w:tcPr>
          <w:p w14:paraId="0467F493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</w:p>
        </w:tc>
        <w:tc>
          <w:tcPr>
            <w:tcW w:w="2835" w:type="dxa"/>
          </w:tcPr>
          <w:p w14:paraId="231E5404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- mieszanka 0/8 mm</w:t>
            </w:r>
            <w:r w:rsidRPr="00F368BF">
              <w:rPr>
                <w:szCs w:val="20"/>
                <w:vertAlign w:val="superscript"/>
              </w:rPr>
              <w:t>*)</w:t>
            </w:r>
          </w:p>
        </w:tc>
        <w:tc>
          <w:tcPr>
            <w:tcW w:w="3859" w:type="dxa"/>
          </w:tcPr>
          <w:p w14:paraId="5D89E229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  <w:vertAlign w:val="superscript"/>
              </w:rPr>
            </w:pPr>
            <w:r w:rsidRPr="00F368BF">
              <w:rPr>
                <w:szCs w:val="20"/>
              </w:rPr>
              <w:t>wg rys. 5</w:t>
            </w:r>
          </w:p>
        </w:tc>
      </w:tr>
      <w:tr w:rsidR="00195705" w:rsidRPr="00F368BF" w14:paraId="270545D3" w14:textId="77777777" w:rsidTr="00195705">
        <w:trPr>
          <w:jc w:val="center"/>
        </w:trPr>
        <w:tc>
          <w:tcPr>
            <w:tcW w:w="817" w:type="dxa"/>
          </w:tcPr>
          <w:p w14:paraId="211E7099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</w:p>
        </w:tc>
        <w:tc>
          <w:tcPr>
            <w:tcW w:w="2835" w:type="dxa"/>
          </w:tcPr>
          <w:p w14:paraId="27D24EE3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- mieszanka 0/11,2 mm</w:t>
            </w:r>
          </w:p>
        </w:tc>
        <w:tc>
          <w:tcPr>
            <w:tcW w:w="3859" w:type="dxa"/>
          </w:tcPr>
          <w:p w14:paraId="4A2921DF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wg rys. 4</w:t>
            </w:r>
          </w:p>
        </w:tc>
      </w:tr>
      <w:tr w:rsidR="00195705" w:rsidRPr="00F368BF" w14:paraId="10AA5E3C" w14:textId="77777777" w:rsidTr="00195705">
        <w:trPr>
          <w:jc w:val="center"/>
        </w:trPr>
        <w:tc>
          <w:tcPr>
            <w:tcW w:w="817" w:type="dxa"/>
          </w:tcPr>
          <w:p w14:paraId="10547304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</w:p>
        </w:tc>
        <w:tc>
          <w:tcPr>
            <w:tcW w:w="2835" w:type="dxa"/>
          </w:tcPr>
          <w:p w14:paraId="12CD1F3F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- mieszanka 0/16 mm</w:t>
            </w:r>
          </w:p>
        </w:tc>
        <w:tc>
          <w:tcPr>
            <w:tcW w:w="3859" w:type="dxa"/>
          </w:tcPr>
          <w:p w14:paraId="62346F9A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wg rys. 3</w:t>
            </w:r>
          </w:p>
        </w:tc>
      </w:tr>
      <w:tr w:rsidR="00195705" w:rsidRPr="00F368BF" w14:paraId="3DF4718D" w14:textId="77777777" w:rsidTr="00195705">
        <w:trPr>
          <w:jc w:val="center"/>
        </w:trPr>
        <w:tc>
          <w:tcPr>
            <w:tcW w:w="817" w:type="dxa"/>
          </w:tcPr>
          <w:p w14:paraId="72EDDDDD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</w:p>
        </w:tc>
        <w:tc>
          <w:tcPr>
            <w:tcW w:w="2835" w:type="dxa"/>
          </w:tcPr>
          <w:p w14:paraId="2A655EB9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- mieszanka 0/22,4 mm</w:t>
            </w:r>
          </w:p>
        </w:tc>
        <w:tc>
          <w:tcPr>
            <w:tcW w:w="3859" w:type="dxa"/>
          </w:tcPr>
          <w:p w14:paraId="0DEFA75E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wg rys. 2</w:t>
            </w:r>
          </w:p>
        </w:tc>
      </w:tr>
      <w:tr w:rsidR="00195705" w:rsidRPr="00F368BF" w14:paraId="64116744" w14:textId="77777777" w:rsidTr="00195705">
        <w:trPr>
          <w:jc w:val="center"/>
        </w:trPr>
        <w:tc>
          <w:tcPr>
            <w:tcW w:w="817" w:type="dxa"/>
          </w:tcPr>
          <w:p w14:paraId="65B51519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</w:p>
        </w:tc>
        <w:tc>
          <w:tcPr>
            <w:tcW w:w="2835" w:type="dxa"/>
          </w:tcPr>
          <w:p w14:paraId="6EF748FB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- mieszanka 0/31,5 mm</w:t>
            </w:r>
          </w:p>
        </w:tc>
        <w:tc>
          <w:tcPr>
            <w:tcW w:w="3859" w:type="dxa"/>
          </w:tcPr>
          <w:p w14:paraId="1FB7AA6A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wg rys. 1</w:t>
            </w:r>
          </w:p>
        </w:tc>
      </w:tr>
      <w:tr w:rsidR="00195705" w:rsidRPr="00F368BF" w14:paraId="328F26B5" w14:textId="77777777" w:rsidTr="00195705">
        <w:trPr>
          <w:jc w:val="center"/>
        </w:trPr>
        <w:tc>
          <w:tcPr>
            <w:tcW w:w="817" w:type="dxa"/>
          </w:tcPr>
          <w:p w14:paraId="0AB395D7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2.2</w:t>
            </w:r>
          </w:p>
        </w:tc>
        <w:tc>
          <w:tcPr>
            <w:tcW w:w="2835" w:type="dxa"/>
          </w:tcPr>
          <w:p w14:paraId="26880F6E" w14:textId="77777777" w:rsidR="00195705" w:rsidRPr="00F368BF" w:rsidRDefault="00195705" w:rsidP="00F368BF">
            <w:pPr>
              <w:spacing w:before="0" w:after="0" w:line="240" w:lineRule="auto"/>
              <w:rPr>
                <w:szCs w:val="20"/>
              </w:rPr>
            </w:pPr>
            <w:r w:rsidRPr="00F368BF">
              <w:rPr>
                <w:szCs w:val="20"/>
              </w:rPr>
              <w:t>Minimalna zawartość cementu</w:t>
            </w:r>
          </w:p>
        </w:tc>
        <w:tc>
          <w:tcPr>
            <w:tcW w:w="3859" w:type="dxa"/>
          </w:tcPr>
          <w:p w14:paraId="4CC4BCE3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wg tabeli 2</w:t>
            </w:r>
          </w:p>
        </w:tc>
      </w:tr>
      <w:tr w:rsidR="00195705" w:rsidRPr="00F368BF" w14:paraId="03D2D8AB" w14:textId="77777777" w:rsidTr="00195705">
        <w:trPr>
          <w:jc w:val="center"/>
        </w:trPr>
        <w:tc>
          <w:tcPr>
            <w:tcW w:w="817" w:type="dxa"/>
          </w:tcPr>
          <w:p w14:paraId="38CCCA37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2.3</w:t>
            </w:r>
          </w:p>
        </w:tc>
        <w:tc>
          <w:tcPr>
            <w:tcW w:w="2835" w:type="dxa"/>
          </w:tcPr>
          <w:p w14:paraId="23767F5E" w14:textId="77777777" w:rsidR="00195705" w:rsidRPr="00F368BF" w:rsidRDefault="00195705" w:rsidP="00F368BF">
            <w:pPr>
              <w:spacing w:before="0" w:after="0" w:line="240" w:lineRule="auto"/>
              <w:rPr>
                <w:szCs w:val="20"/>
              </w:rPr>
            </w:pPr>
            <w:r w:rsidRPr="00F368BF">
              <w:rPr>
                <w:szCs w:val="20"/>
              </w:rPr>
              <w:t>Zawartość wody</w:t>
            </w:r>
          </w:p>
        </w:tc>
        <w:tc>
          <w:tcPr>
            <w:tcW w:w="3859" w:type="dxa"/>
          </w:tcPr>
          <w:p w14:paraId="1400F565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wg projektu mieszanki</w:t>
            </w:r>
          </w:p>
        </w:tc>
      </w:tr>
      <w:tr w:rsidR="00195705" w:rsidRPr="00F368BF" w14:paraId="1B791930" w14:textId="77777777" w:rsidTr="00195705">
        <w:trPr>
          <w:jc w:val="center"/>
        </w:trPr>
        <w:tc>
          <w:tcPr>
            <w:tcW w:w="817" w:type="dxa"/>
          </w:tcPr>
          <w:p w14:paraId="4ACEDBB5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2.4</w:t>
            </w:r>
          </w:p>
        </w:tc>
        <w:tc>
          <w:tcPr>
            <w:tcW w:w="2835" w:type="dxa"/>
          </w:tcPr>
          <w:p w14:paraId="7CCF8272" w14:textId="77777777" w:rsidR="00195705" w:rsidRPr="00F368BF" w:rsidRDefault="00195705" w:rsidP="00F368BF">
            <w:pPr>
              <w:spacing w:before="0" w:after="0" w:line="240" w:lineRule="auto"/>
              <w:rPr>
                <w:szCs w:val="20"/>
              </w:rPr>
            </w:pPr>
            <w:r w:rsidRPr="00F368BF">
              <w:rPr>
                <w:szCs w:val="20"/>
              </w:rPr>
              <w:t>Wytrzymałość na ściskanie</w:t>
            </w:r>
          </w:p>
        </w:tc>
        <w:tc>
          <w:tcPr>
            <w:tcW w:w="3859" w:type="dxa"/>
          </w:tcPr>
          <w:p w14:paraId="3FCC4B7F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  <w:highlight w:val="yellow"/>
              </w:rPr>
            </w:pPr>
            <w:r w:rsidRPr="00F368BF">
              <w:rPr>
                <w:szCs w:val="20"/>
              </w:rPr>
              <w:t>wg tabeli 4</w:t>
            </w:r>
          </w:p>
        </w:tc>
      </w:tr>
      <w:tr w:rsidR="00195705" w:rsidRPr="00F368BF" w14:paraId="2565526D" w14:textId="77777777" w:rsidTr="00195705">
        <w:trPr>
          <w:jc w:val="center"/>
        </w:trPr>
        <w:tc>
          <w:tcPr>
            <w:tcW w:w="817" w:type="dxa"/>
          </w:tcPr>
          <w:p w14:paraId="0FC7F5F2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2.5</w:t>
            </w:r>
          </w:p>
        </w:tc>
        <w:tc>
          <w:tcPr>
            <w:tcW w:w="2835" w:type="dxa"/>
          </w:tcPr>
          <w:p w14:paraId="0532FE8A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Mrozoodporność</w:t>
            </w:r>
          </w:p>
        </w:tc>
        <w:tc>
          <w:tcPr>
            <w:tcW w:w="3859" w:type="dxa"/>
          </w:tcPr>
          <w:p w14:paraId="105B9B66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≥ 0,6</w:t>
            </w:r>
          </w:p>
        </w:tc>
      </w:tr>
      <w:tr w:rsidR="00195705" w:rsidRPr="00F368BF" w14:paraId="403816AD" w14:textId="77777777" w:rsidTr="00195705">
        <w:trPr>
          <w:jc w:val="center"/>
        </w:trPr>
        <w:tc>
          <w:tcPr>
            <w:tcW w:w="817" w:type="dxa"/>
          </w:tcPr>
          <w:p w14:paraId="3B17E62E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2.6</w:t>
            </w:r>
          </w:p>
        </w:tc>
        <w:tc>
          <w:tcPr>
            <w:tcW w:w="2835" w:type="dxa"/>
          </w:tcPr>
          <w:p w14:paraId="1EE65099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Szczelność mieszanki</w:t>
            </w:r>
          </w:p>
        </w:tc>
        <w:tc>
          <w:tcPr>
            <w:tcW w:w="3859" w:type="dxa"/>
          </w:tcPr>
          <w:p w14:paraId="04AEC7EA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≥ 0,8</w:t>
            </w:r>
          </w:p>
        </w:tc>
      </w:tr>
    </w:tbl>
    <w:p w14:paraId="42CACD4E" w14:textId="77777777" w:rsidR="00195705" w:rsidRPr="00195705" w:rsidRDefault="00195705" w:rsidP="00195705">
      <w:pPr>
        <w:jc w:val="both"/>
        <w:rPr>
          <w:szCs w:val="20"/>
        </w:rPr>
      </w:pPr>
      <w:r w:rsidRPr="00195705">
        <w:rPr>
          <w:szCs w:val="20"/>
          <w:vertAlign w:val="superscript"/>
        </w:rPr>
        <w:t>*)</w:t>
      </w:r>
      <w:r w:rsidRPr="00195705">
        <w:rPr>
          <w:szCs w:val="20"/>
        </w:rPr>
        <w:t xml:space="preserve"> Mieszankę 0/8 mm można stosować tylko dla ruchu KR1 i KR2</w:t>
      </w:r>
    </w:p>
    <w:p w14:paraId="7932F6BC" w14:textId="77777777" w:rsidR="00195705" w:rsidRPr="00195705" w:rsidRDefault="00195705" w:rsidP="00CD733F">
      <w:pPr>
        <w:rPr>
          <w:szCs w:val="20"/>
        </w:rPr>
      </w:pPr>
      <w:r w:rsidRPr="00195705">
        <w:rPr>
          <w:szCs w:val="20"/>
        </w:rPr>
        <w:t>Tab</w:t>
      </w:r>
      <w:r>
        <w:rPr>
          <w:szCs w:val="20"/>
        </w:rPr>
        <w:t xml:space="preserve">ela </w:t>
      </w:r>
      <w:r w:rsidRPr="00195705">
        <w:rPr>
          <w:szCs w:val="20"/>
        </w:rPr>
        <w:t>7. Wymagania wobec mieszanek związanych cementem do warstwy mrozoochronnej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3856"/>
        <w:gridCol w:w="2838"/>
      </w:tblGrid>
      <w:tr w:rsidR="00195705" w:rsidRPr="00F368BF" w14:paraId="2B318F32" w14:textId="77777777" w:rsidTr="00F368BF">
        <w:trPr>
          <w:jc w:val="center"/>
        </w:trPr>
        <w:tc>
          <w:tcPr>
            <w:tcW w:w="817" w:type="dxa"/>
          </w:tcPr>
          <w:p w14:paraId="33307C7D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Lp.</w:t>
            </w:r>
          </w:p>
        </w:tc>
        <w:tc>
          <w:tcPr>
            <w:tcW w:w="3856" w:type="dxa"/>
          </w:tcPr>
          <w:p w14:paraId="66249A5B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Właściwość</w:t>
            </w:r>
          </w:p>
        </w:tc>
        <w:tc>
          <w:tcPr>
            <w:tcW w:w="2838" w:type="dxa"/>
          </w:tcPr>
          <w:p w14:paraId="254271D2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 xml:space="preserve">Wymagania dla ruchu </w:t>
            </w:r>
          </w:p>
          <w:p w14:paraId="01155A30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KR1 ÷ KR4</w:t>
            </w:r>
          </w:p>
        </w:tc>
      </w:tr>
      <w:tr w:rsidR="00195705" w:rsidRPr="00F368BF" w14:paraId="0E4A80F3" w14:textId="77777777" w:rsidTr="00F368BF">
        <w:trPr>
          <w:jc w:val="center"/>
        </w:trPr>
        <w:tc>
          <w:tcPr>
            <w:tcW w:w="817" w:type="dxa"/>
          </w:tcPr>
          <w:p w14:paraId="274F4E01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1.0</w:t>
            </w:r>
          </w:p>
        </w:tc>
        <w:tc>
          <w:tcPr>
            <w:tcW w:w="3856" w:type="dxa"/>
          </w:tcPr>
          <w:p w14:paraId="28703D5E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Składniki</w:t>
            </w:r>
          </w:p>
        </w:tc>
        <w:tc>
          <w:tcPr>
            <w:tcW w:w="2838" w:type="dxa"/>
          </w:tcPr>
          <w:p w14:paraId="74EEF56E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</w:p>
        </w:tc>
      </w:tr>
      <w:tr w:rsidR="00195705" w:rsidRPr="00F368BF" w14:paraId="7E210839" w14:textId="77777777" w:rsidTr="00F368BF">
        <w:trPr>
          <w:jc w:val="center"/>
        </w:trPr>
        <w:tc>
          <w:tcPr>
            <w:tcW w:w="817" w:type="dxa"/>
          </w:tcPr>
          <w:p w14:paraId="5B41AF6F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1.1</w:t>
            </w:r>
          </w:p>
        </w:tc>
        <w:tc>
          <w:tcPr>
            <w:tcW w:w="3856" w:type="dxa"/>
          </w:tcPr>
          <w:p w14:paraId="01F42845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Cement</w:t>
            </w:r>
          </w:p>
        </w:tc>
        <w:tc>
          <w:tcPr>
            <w:tcW w:w="2838" w:type="dxa"/>
          </w:tcPr>
          <w:p w14:paraId="0EB9849C" w14:textId="6A114D4D" w:rsidR="00195705" w:rsidRPr="00F368BF" w:rsidRDefault="00195705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wg p. 2.2.</w:t>
            </w:r>
            <w:r w:rsidR="001718DA">
              <w:rPr>
                <w:szCs w:val="20"/>
              </w:rPr>
              <w:t>1</w:t>
            </w:r>
          </w:p>
        </w:tc>
      </w:tr>
      <w:tr w:rsidR="00195705" w:rsidRPr="00F368BF" w14:paraId="6305191E" w14:textId="77777777" w:rsidTr="00F368BF">
        <w:trPr>
          <w:jc w:val="center"/>
        </w:trPr>
        <w:tc>
          <w:tcPr>
            <w:tcW w:w="817" w:type="dxa"/>
          </w:tcPr>
          <w:p w14:paraId="54456259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1.2</w:t>
            </w:r>
          </w:p>
        </w:tc>
        <w:tc>
          <w:tcPr>
            <w:tcW w:w="3856" w:type="dxa"/>
          </w:tcPr>
          <w:p w14:paraId="04DAE30D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Kruszywo</w:t>
            </w:r>
          </w:p>
        </w:tc>
        <w:tc>
          <w:tcPr>
            <w:tcW w:w="2838" w:type="dxa"/>
          </w:tcPr>
          <w:p w14:paraId="5C4520B8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wg ta</w:t>
            </w:r>
            <w:r w:rsidR="006E13E9" w:rsidRPr="00F368BF">
              <w:rPr>
                <w:szCs w:val="20"/>
              </w:rPr>
              <w:t>beli</w:t>
            </w:r>
            <w:r w:rsidRPr="00F368BF">
              <w:rPr>
                <w:szCs w:val="20"/>
              </w:rPr>
              <w:t xml:space="preserve"> 1</w:t>
            </w:r>
          </w:p>
        </w:tc>
      </w:tr>
      <w:tr w:rsidR="00195705" w:rsidRPr="00F368BF" w14:paraId="2139B9D3" w14:textId="77777777" w:rsidTr="00F368BF">
        <w:trPr>
          <w:jc w:val="center"/>
        </w:trPr>
        <w:tc>
          <w:tcPr>
            <w:tcW w:w="817" w:type="dxa"/>
          </w:tcPr>
          <w:p w14:paraId="55A191C7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1.3</w:t>
            </w:r>
          </w:p>
        </w:tc>
        <w:tc>
          <w:tcPr>
            <w:tcW w:w="3856" w:type="dxa"/>
          </w:tcPr>
          <w:p w14:paraId="32625F21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Woda zarobowa</w:t>
            </w:r>
          </w:p>
        </w:tc>
        <w:tc>
          <w:tcPr>
            <w:tcW w:w="2838" w:type="dxa"/>
          </w:tcPr>
          <w:p w14:paraId="02E834AE" w14:textId="34CF7025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wg p. 2.2.</w:t>
            </w:r>
            <w:r w:rsidR="00634566">
              <w:rPr>
                <w:szCs w:val="20"/>
              </w:rPr>
              <w:t>2</w:t>
            </w:r>
          </w:p>
        </w:tc>
      </w:tr>
      <w:tr w:rsidR="00195705" w:rsidRPr="00F368BF" w14:paraId="1B70655C" w14:textId="77777777" w:rsidTr="00F368BF">
        <w:trPr>
          <w:jc w:val="center"/>
        </w:trPr>
        <w:tc>
          <w:tcPr>
            <w:tcW w:w="817" w:type="dxa"/>
          </w:tcPr>
          <w:p w14:paraId="3E9A997D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1.4</w:t>
            </w:r>
          </w:p>
        </w:tc>
        <w:tc>
          <w:tcPr>
            <w:tcW w:w="3856" w:type="dxa"/>
          </w:tcPr>
          <w:p w14:paraId="4BFF25FA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Dodatki i domieszki</w:t>
            </w:r>
          </w:p>
        </w:tc>
        <w:tc>
          <w:tcPr>
            <w:tcW w:w="2838" w:type="dxa"/>
          </w:tcPr>
          <w:p w14:paraId="1660D24C" w14:textId="5650B3FA" w:rsidR="00195705" w:rsidRPr="00F368BF" w:rsidRDefault="00195705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wg p. 2.2.</w:t>
            </w:r>
            <w:r w:rsidR="00634566">
              <w:rPr>
                <w:szCs w:val="20"/>
              </w:rPr>
              <w:t>3</w:t>
            </w:r>
            <w:r w:rsidR="00634566" w:rsidRPr="00F368BF">
              <w:rPr>
                <w:szCs w:val="20"/>
              </w:rPr>
              <w:t xml:space="preserve"> </w:t>
            </w:r>
            <w:r w:rsidRPr="00F368BF">
              <w:rPr>
                <w:szCs w:val="20"/>
              </w:rPr>
              <w:t>i p. 2.2.</w:t>
            </w:r>
            <w:r w:rsidR="00634566">
              <w:rPr>
                <w:szCs w:val="20"/>
              </w:rPr>
              <w:t>4</w:t>
            </w:r>
          </w:p>
        </w:tc>
      </w:tr>
      <w:tr w:rsidR="00195705" w:rsidRPr="00F368BF" w14:paraId="75B35FB0" w14:textId="77777777" w:rsidTr="00F368BF">
        <w:trPr>
          <w:jc w:val="center"/>
        </w:trPr>
        <w:tc>
          <w:tcPr>
            <w:tcW w:w="817" w:type="dxa"/>
          </w:tcPr>
          <w:p w14:paraId="41ED334B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2.0</w:t>
            </w:r>
          </w:p>
        </w:tc>
        <w:tc>
          <w:tcPr>
            <w:tcW w:w="3856" w:type="dxa"/>
          </w:tcPr>
          <w:p w14:paraId="43D598EA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Mieszanka</w:t>
            </w:r>
          </w:p>
        </w:tc>
        <w:tc>
          <w:tcPr>
            <w:tcW w:w="2838" w:type="dxa"/>
          </w:tcPr>
          <w:p w14:paraId="74582C96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</w:p>
        </w:tc>
      </w:tr>
      <w:tr w:rsidR="00195705" w:rsidRPr="00F368BF" w14:paraId="4740D77F" w14:textId="77777777" w:rsidTr="00F368BF">
        <w:trPr>
          <w:jc w:val="center"/>
        </w:trPr>
        <w:tc>
          <w:tcPr>
            <w:tcW w:w="817" w:type="dxa"/>
          </w:tcPr>
          <w:p w14:paraId="7D6AE409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2.1</w:t>
            </w:r>
          </w:p>
        </w:tc>
        <w:tc>
          <w:tcPr>
            <w:tcW w:w="3856" w:type="dxa"/>
          </w:tcPr>
          <w:p w14:paraId="08BB2C47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Uziarnienie:</w:t>
            </w:r>
          </w:p>
        </w:tc>
        <w:tc>
          <w:tcPr>
            <w:tcW w:w="2838" w:type="dxa"/>
          </w:tcPr>
          <w:p w14:paraId="0F9E4EC7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krzywe graniczne</w:t>
            </w:r>
          </w:p>
        </w:tc>
      </w:tr>
      <w:tr w:rsidR="00195705" w:rsidRPr="00F368BF" w14:paraId="3E040993" w14:textId="77777777" w:rsidTr="00F368BF">
        <w:trPr>
          <w:jc w:val="center"/>
        </w:trPr>
        <w:tc>
          <w:tcPr>
            <w:tcW w:w="817" w:type="dxa"/>
          </w:tcPr>
          <w:p w14:paraId="1D980D9D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</w:p>
        </w:tc>
        <w:tc>
          <w:tcPr>
            <w:tcW w:w="3856" w:type="dxa"/>
          </w:tcPr>
          <w:p w14:paraId="6D4EF7C8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- mieszanka 0/8 mm</w:t>
            </w:r>
            <w:r w:rsidRPr="00F368BF">
              <w:rPr>
                <w:szCs w:val="20"/>
                <w:vertAlign w:val="superscript"/>
              </w:rPr>
              <w:t>*)</w:t>
            </w:r>
          </w:p>
        </w:tc>
        <w:tc>
          <w:tcPr>
            <w:tcW w:w="2838" w:type="dxa"/>
          </w:tcPr>
          <w:p w14:paraId="098492E5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  <w:vertAlign w:val="superscript"/>
              </w:rPr>
            </w:pPr>
            <w:r w:rsidRPr="00F368BF">
              <w:rPr>
                <w:szCs w:val="20"/>
              </w:rPr>
              <w:t>wg rys. 5</w:t>
            </w:r>
          </w:p>
        </w:tc>
      </w:tr>
      <w:tr w:rsidR="00195705" w:rsidRPr="00F368BF" w14:paraId="53B1E036" w14:textId="77777777" w:rsidTr="00F368BF">
        <w:trPr>
          <w:jc w:val="center"/>
        </w:trPr>
        <w:tc>
          <w:tcPr>
            <w:tcW w:w="817" w:type="dxa"/>
          </w:tcPr>
          <w:p w14:paraId="3BF01096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</w:p>
        </w:tc>
        <w:tc>
          <w:tcPr>
            <w:tcW w:w="3856" w:type="dxa"/>
          </w:tcPr>
          <w:p w14:paraId="03B92F93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- mieszanka 0/11,2 mm</w:t>
            </w:r>
          </w:p>
        </w:tc>
        <w:tc>
          <w:tcPr>
            <w:tcW w:w="2838" w:type="dxa"/>
          </w:tcPr>
          <w:p w14:paraId="7262CF26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wg rys. 4</w:t>
            </w:r>
          </w:p>
        </w:tc>
      </w:tr>
      <w:tr w:rsidR="00195705" w:rsidRPr="00F368BF" w14:paraId="340A8BEB" w14:textId="77777777" w:rsidTr="00F368BF">
        <w:trPr>
          <w:jc w:val="center"/>
        </w:trPr>
        <w:tc>
          <w:tcPr>
            <w:tcW w:w="817" w:type="dxa"/>
          </w:tcPr>
          <w:p w14:paraId="69F357BF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</w:p>
        </w:tc>
        <w:tc>
          <w:tcPr>
            <w:tcW w:w="3856" w:type="dxa"/>
          </w:tcPr>
          <w:p w14:paraId="377A3C50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- mieszanka 0/16 mm</w:t>
            </w:r>
          </w:p>
        </w:tc>
        <w:tc>
          <w:tcPr>
            <w:tcW w:w="2838" w:type="dxa"/>
          </w:tcPr>
          <w:p w14:paraId="6768A18D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wg rys. 3</w:t>
            </w:r>
          </w:p>
        </w:tc>
      </w:tr>
      <w:tr w:rsidR="00195705" w:rsidRPr="00F368BF" w14:paraId="39ADB49F" w14:textId="77777777" w:rsidTr="00F368BF">
        <w:trPr>
          <w:jc w:val="center"/>
        </w:trPr>
        <w:tc>
          <w:tcPr>
            <w:tcW w:w="817" w:type="dxa"/>
          </w:tcPr>
          <w:p w14:paraId="13A68D37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</w:p>
        </w:tc>
        <w:tc>
          <w:tcPr>
            <w:tcW w:w="3856" w:type="dxa"/>
          </w:tcPr>
          <w:p w14:paraId="77843E76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- mieszanka 0/22,4 mm</w:t>
            </w:r>
          </w:p>
        </w:tc>
        <w:tc>
          <w:tcPr>
            <w:tcW w:w="2838" w:type="dxa"/>
          </w:tcPr>
          <w:p w14:paraId="275D19A6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wg rys. 2</w:t>
            </w:r>
          </w:p>
        </w:tc>
      </w:tr>
      <w:tr w:rsidR="00195705" w:rsidRPr="00F368BF" w14:paraId="6A487E47" w14:textId="77777777" w:rsidTr="00F368BF">
        <w:trPr>
          <w:jc w:val="center"/>
        </w:trPr>
        <w:tc>
          <w:tcPr>
            <w:tcW w:w="817" w:type="dxa"/>
          </w:tcPr>
          <w:p w14:paraId="57F6FDE5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</w:p>
        </w:tc>
        <w:tc>
          <w:tcPr>
            <w:tcW w:w="3856" w:type="dxa"/>
          </w:tcPr>
          <w:p w14:paraId="397714A1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- mieszanka 0/31,5 mm</w:t>
            </w:r>
          </w:p>
        </w:tc>
        <w:tc>
          <w:tcPr>
            <w:tcW w:w="2838" w:type="dxa"/>
          </w:tcPr>
          <w:p w14:paraId="285F478C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wg rys. 1</w:t>
            </w:r>
          </w:p>
        </w:tc>
      </w:tr>
      <w:tr w:rsidR="00195705" w:rsidRPr="00F368BF" w14:paraId="298B5E36" w14:textId="77777777" w:rsidTr="00F368BF">
        <w:trPr>
          <w:jc w:val="center"/>
        </w:trPr>
        <w:tc>
          <w:tcPr>
            <w:tcW w:w="817" w:type="dxa"/>
          </w:tcPr>
          <w:p w14:paraId="7A216160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2.2</w:t>
            </w:r>
          </w:p>
        </w:tc>
        <w:tc>
          <w:tcPr>
            <w:tcW w:w="3856" w:type="dxa"/>
          </w:tcPr>
          <w:p w14:paraId="6DA19C2E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Minimalna zawartość cementu</w:t>
            </w:r>
          </w:p>
        </w:tc>
        <w:tc>
          <w:tcPr>
            <w:tcW w:w="2838" w:type="dxa"/>
          </w:tcPr>
          <w:p w14:paraId="6BF177BC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wg tablicy 2</w:t>
            </w:r>
          </w:p>
        </w:tc>
      </w:tr>
      <w:tr w:rsidR="00195705" w:rsidRPr="00F368BF" w14:paraId="1F2C4CA6" w14:textId="77777777" w:rsidTr="00F368BF">
        <w:trPr>
          <w:jc w:val="center"/>
        </w:trPr>
        <w:tc>
          <w:tcPr>
            <w:tcW w:w="817" w:type="dxa"/>
          </w:tcPr>
          <w:p w14:paraId="62A9FB48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2.3</w:t>
            </w:r>
          </w:p>
        </w:tc>
        <w:tc>
          <w:tcPr>
            <w:tcW w:w="3856" w:type="dxa"/>
          </w:tcPr>
          <w:p w14:paraId="2E19E5CE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Zawartość wody</w:t>
            </w:r>
          </w:p>
        </w:tc>
        <w:tc>
          <w:tcPr>
            <w:tcW w:w="2838" w:type="dxa"/>
          </w:tcPr>
          <w:p w14:paraId="3291D1D9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wg projektu mieszanki</w:t>
            </w:r>
          </w:p>
        </w:tc>
      </w:tr>
      <w:tr w:rsidR="00195705" w:rsidRPr="00F368BF" w14:paraId="0AC744FB" w14:textId="77777777" w:rsidTr="00F368BF">
        <w:trPr>
          <w:jc w:val="center"/>
        </w:trPr>
        <w:tc>
          <w:tcPr>
            <w:tcW w:w="817" w:type="dxa"/>
          </w:tcPr>
          <w:p w14:paraId="0185357B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2.4</w:t>
            </w:r>
          </w:p>
        </w:tc>
        <w:tc>
          <w:tcPr>
            <w:tcW w:w="3856" w:type="dxa"/>
          </w:tcPr>
          <w:p w14:paraId="6E61537F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  <w:highlight w:val="yellow"/>
              </w:rPr>
            </w:pPr>
            <w:r w:rsidRPr="00F368BF">
              <w:rPr>
                <w:szCs w:val="20"/>
              </w:rPr>
              <w:t xml:space="preserve">Wytrzymałość na ściskanie </w:t>
            </w:r>
          </w:p>
        </w:tc>
        <w:tc>
          <w:tcPr>
            <w:tcW w:w="2838" w:type="dxa"/>
          </w:tcPr>
          <w:p w14:paraId="26CD2899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F368BF">
              <w:rPr>
                <w:szCs w:val="20"/>
              </w:rPr>
              <w:t>klasa C</w:t>
            </w:r>
            <w:r w:rsidRPr="00F368BF">
              <w:rPr>
                <w:szCs w:val="20"/>
                <w:vertAlign w:val="subscript"/>
              </w:rPr>
              <w:t>1,5/2</w:t>
            </w:r>
          </w:p>
          <w:p w14:paraId="279B4588" w14:textId="77777777" w:rsidR="00195705" w:rsidRPr="00F368BF" w:rsidRDefault="00195705" w:rsidP="00F368BF">
            <w:pPr>
              <w:spacing w:before="0" w:after="0" w:line="240" w:lineRule="auto"/>
              <w:jc w:val="both"/>
              <w:rPr>
                <w:szCs w:val="20"/>
                <w:highlight w:val="yellow"/>
              </w:rPr>
            </w:pPr>
            <w:r w:rsidRPr="00F368BF">
              <w:rPr>
                <w:szCs w:val="20"/>
              </w:rPr>
              <w:t>(nie więcej niż 4,0 MPa)</w:t>
            </w:r>
          </w:p>
        </w:tc>
      </w:tr>
    </w:tbl>
    <w:p w14:paraId="19AE0B1B" w14:textId="77777777" w:rsidR="00195705" w:rsidRPr="00CD733F" w:rsidRDefault="00195705" w:rsidP="00CD733F">
      <w:pPr>
        <w:jc w:val="both"/>
        <w:rPr>
          <w:szCs w:val="20"/>
          <w:vertAlign w:val="superscript"/>
        </w:rPr>
      </w:pPr>
      <w:r w:rsidRPr="00195705">
        <w:rPr>
          <w:szCs w:val="20"/>
          <w:vertAlign w:val="superscript"/>
        </w:rPr>
        <w:t xml:space="preserve">*) </w:t>
      </w:r>
      <w:r w:rsidRPr="00195705">
        <w:rPr>
          <w:szCs w:val="20"/>
        </w:rPr>
        <w:t>Mieszankę 0/8 mm można stosować tylko dla ruchu KR1 i KR2</w:t>
      </w:r>
    </w:p>
    <w:p w14:paraId="44ECCDF2" w14:textId="77777777" w:rsidR="00646E9B" w:rsidRPr="007646DD" w:rsidRDefault="00646E9B" w:rsidP="00273B36">
      <w:pPr>
        <w:pStyle w:val="Nagwek2"/>
        <w:numPr>
          <w:ilvl w:val="1"/>
          <w:numId w:val="7"/>
        </w:numPr>
        <w:ind w:left="567" w:hanging="567"/>
      </w:pPr>
      <w:bookmarkStart w:id="37" w:name="_Toc64387003"/>
      <w:r w:rsidRPr="007646DD">
        <w:t>Odcinek próbny</w:t>
      </w:r>
      <w:bookmarkEnd w:id="37"/>
    </w:p>
    <w:p w14:paraId="4BA58D29" w14:textId="77777777" w:rsidR="006E13E9" w:rsidRPr="006E13E9" w:rsidRDefault="006E13E9" w:rsidP="006E13E9">
      <w:pPr>
        <w:jc w:val="both"/>
        <w:rPr>
          <w:szCs w:val="20"/>
        </w:rPr>
      </w:pPr>
      <w:r w:rsidRPr="006E13E9">
        <w:rPr>
          <w:szCs w:val="20"/>
        </w:rPr>
        <w:t xml:space="preserve">Wykonawca powinien wykonać odcinek próbny w celu: </w:t>
      </w:r>
    </w:p>
    <w:p w14:paraId="29254C57" w14:textId="77777777" w:rsidR="006E13E9" w:rsidRPr="006E13E9" w:rsidRDefault="006E13E9" w:rsidP="006E13E9">
      <w:pPr>
        <w:jc w:val="both"/>
        <w:rPr>
          <w:szCs w:val="20"/>
        </w:rPr>
      </w:pPr>
      <w:r>
        <w:rPr>
          <w:szCs w:val="20"/>
        </w:rPr>
        <w:t xml:space="preserve">- </w:t>
      </w:r>
      <w:r w:rsidRPr="006E13E9">
        <w:rPr>
          <w:szCs w:val="20"/>
        </w:rPr>
        <w:t>stwierdzenia czy sprzęt do produkcji mieszanki oraz jej rozkładania i zagęszczania jest właściwy,</w:t>
      </w:r>
    </w:p>
    <w:p w14:paraId="16EE7568" w14:textId="77777777" w:rsidR="006E13E9" w:rsidRPr="006E13E9" w:rsidRDefault="006E13E9" w:rsidP="006E13E9">
      <w:pPr>
        <w:jc w:val="both"/>
        <w:rPr>
          <w:szCs w:val="20"/>
        </w:rPr>
      </w:pPr>
      <w:r>
        <w:rPr>
          <w:szCs w:val="20"/>
        </w:rPr>
        <w:t xml:space="preserve">- </w:t>
      </w:r>
      <w:r w:rsidRPr="006E13E9">
        <w:rPr>
          <w:szCs w:val="20"/>
        </w:rPr>
        <w:t>określenia grubości warstwy wbudowanej mieszanki przed zagęszczeniem, koniecznej do uzyskania wymaganej grubości warstwy zagęszczonej,</w:t>
      </w:r>
    </w:p>
    <w:p w14:paraId="551ADB6A" w14:textId="77777777" w:rsidR="006E13E9" w:rsidRPr="006E13E9" w:rsidRDefault="006E13E9" w:rsidP="006E13E9">
      <w:pPr>
        <w:jc w:val="both"/>
        <w:rPr>
          <w:szCs w:val="20"/>
        </w:rPr>
      </w:pPr>
      <w:r>
        <w:rPr>
          <w:szCs w:val="20"/>
        </w:rPr>
        <w:t xml:space="preserve">- </w:t>
      </w:r>
      <w:r w:rsidRPr="006E13E9">
        <w:rPr>
          <w:szCs w:val="20"/>
        </w:rPr>
        <w:t>określenia liczby przejść walców do uzyskania wymaganego wskaźnika zagęszczenia warstwy.</w:t>
      </w:r>
    </w:p>
    <w:p w14:paraId="02605A09" w14:textId="77777777" w:rsidR="006E13E9" w:rsidRPr="006E13E9" w:rsidRDefault="006E13E9" w:rsidP="006E13E9">
      <w:pPr>
        <w:jc w:val="both"/>
        <w:rPr>
          <w:szCs w:val="20"/>
        </w:rPr>
      </w:pPr>
      <w:r w:rsidRPr="006E13E9">
        <w:rPr>
          <w:szCs w:val="20"/>
        </w:rPr>
        <w:t>Na odcinku próbnym Wykonawca powinien użyć materiałów oraz sprzętu takich, jakie będą stosowane do wykonania podbudowy lub warstwy mrozoochronnej.</w:t>
      </w:r>
    </w:p>
    <w:p w14:paraId="456ACDA8" w14:textId="71155FF9" w:rsidR="006E13E9" w:rsidRPr="006E13E9" w:rsidRDefault="006E13E9" w:rsidP="006E13E9">
      <w:pPr>
        <w:jc w:val="both"/>
        <w:rPr>
          <w:szCs w:val="20"/>
        </w:rPr>
      </w:pPr>
      <w:r w:rsidRPr="006E13E9">
        <w:rPr>
          <w:szCs w:val="20"/>
        </w:rPr>
        <w:t xml:space="preserve">Powierzchnia odcinka próbnego powinna wynosić od </w:t>
      </w:r>
      <w:smartTag w:uri="urn:schemas-microsoft-com:office:smarttags" w:element="metricconverter">
        <w:smartTagPr>
          <w:attr w:name="ProductID" w:val="400 m2"/>
        </w:smartTagPr>
        <w:r w:rsidRPr="006E13E9">
          <w:rPr>
            <w:szCs w:val="20"/>
          </w:rPr>
          <w:t>400 m</w:t>
        </w:r>
        <w:r w:rsidRPr="006E13E9">
          <w:rPr>
            <w:szCs w:val="20"/>
            <w:vertAlign w:val="superscript"/>
          </w:rPr>
          <w:t>2</w:t>
        </w:r>
      </w:smartTag>
      <w:r w:rsidRPr="006E13E9">
        <w:rPr>
          <w:szCs w:val="20"/>
        </w:rPr>
        <w:t xml:space="preserve"> do </w:t>
      </w:r>
      <w:smartTag w:uri="urn:schemas-microsoft-com:office:smarttags" w:element="metricconverter">
        <w:smartTagPr>
          <w:attr w:name="ProductID" w:val="800 m2"/>
        </w:smartTagPr>
        <w:r w:rsidRPr="006E13E9">
          <w:rPr>
            <w:szCs w:val="20"/>
          </w:rPr>
          <w:t>800 m</w:t>
        </w:r>
        <w:r w:rsidRPr="006E13E9">
          <w:rPr>
            <w:szCs w:val="20"/>
            <w:vertAlign w:val="superscript"/>
          </w:rPr>
          <w:t>2</w:t>
        </w:r>
      </w:smartTag>
      <w:r w:rsidRPr="006E13E9">
        <w:rPr>
          <w:szCs w:val="20"/>
        </w:rPr>
        <w:t xml:space="preserve">, a długość nie powinna być mniejsza niż </w:t>
      </w:r>
      <w:r w:rsidR="005124B7">
        <w:rPr>
          <w:szCs w:val="20"/>
        </w:rPr>
        <w:t>1</w:t>
      </w:r>
      <w:r w:rsidR="005124B7" w:rsidRPr="006E13E9">
        <w:rPr>
          <w:szCs w:val="20"/>
        </w:rPr>
        <w:t xml:space="preserve">00 </w:t>
      </w:r>
      <w:r w:rsidRPr="006E13E9">
        <w:rPr>
          <w:szCs w:val="20"/>
        </w:rPr>
        <w:t>m.</w:t>
      </w:r>
    </w:p>
    <w:p w14:paraId="2D607D54" w14:textId="77777777" w:rsidR="006E13E9" w:rsidRPr="006E13E9" w:rsidRDefault="006E13E9" w:rsidP="006E13E9">
      <w:pPr>
        <w:jc w:val="both"/>
        <w:rPr>
          <w:szCs w:val="20"/>
        </w:rPr>
      </w:pPr>
      <w:r w:rsidRPr="006E13E9">
        <w:rPr>
          <w:szCs w:val="20"/>
        </w:rPr>
        <w:t xml:space="preserve">Odcinek próbny powinien być zlokalizowany w miejscu wskazanym przez </w:t>
      </w:r>
      <w:r w:rsidR="00B24DBB">
        <w:rPr>
          <w:szCs w:val="20"/>
        </w:rPr>
        <w:t>Inżyniera/</w:t>
      </w:r>
      <w:r w:rsidRPr="006E13E9">
        <w:rPr>
          <w:szCs w:val="20"/>
        </w:rPr>
        <w:t>Inspektora Nadzoru.</w:t>
      </w:r>
    </w:p>
    <w:p w14:paraId="69B4BB15" w14:textId="77777777" w:rsidR="006E13E9" w:rsidRPr="006E13E9" w:rsidRDefault="006E13E9" w:rsidP="006E13E9">
      <w:pPr>
        <w:jc w:val="both"/>
        <w:rPr>
          <w:szCs w:val="20"/>
        </w:rPr>
      </w:pPr>
      <w:r w:rsidRPr="006E13E9">
        <w:rPr>
          <w:szCs w:val="20"/>
        </w:rPr>
        <w:t xml:space="preserve">Wykonawca może przystąpić do wykonywania podbudowy lub warstwy mrozoochronnej po zaakceptowaniu odcinka próbnego przez </w:t>
      </w:r>
      <w:r w:rsidR="00B24DBB">
        <w:rPr>
          <w:szCs w:val="20"/>
        </w:rPr>
        <w:t>Inżyniera/</w:t>
      </w:r>
      <w:r w:rsidRPr="006E13E9">
        <w:rPr>
          <w:szCs w:val="20"/>
        </w:rPr>
        <w:t>Inspektora Nadzoru.</w:t>
      </w:r>
    </w:p>
    <w:p w14:paraId="5579FDFA" w14:textId="77777777" w:rsidR="00646E9B" w:rsidRPr="007646DD" w:rsidRDefault="006E13E9" w:rsidP="00273B36">
      <w:pPr>
        <w:pStyle w:val="Nagwek2"/>
        <w:numPr>
          <w:ilvl w:val="1"/>
          <w:numId w:val="7"/>
        </w:numPr>
        <w:ind w:left="567" w:hanging="567"/>
      </w:pPr>
      <w:bookmarkStart w:id="38" w:name="_Toc64387004"/>
      <w:r>
        <w:t>Warunki przystąpienia do robót i przygotowanie podłoża</w:t>
      </w:r>
      <w:bookmarkEnd w:id="38"/>
    </w:p>
    <w:p w14:paraId="4411487F" w14:textId="77777777" w:rsidR="002774E4" w:rsidRPr="002774E4" w:rsidRDefault="002774E4" w:rsidP="002774E4">
      <w:pPr>
        <w:jc w:val="both"/>
        <w:rPr>
          <w:szCs w:val="20"/>
        </w:rPr>
      </w:pPr>
      <w:r w:rsidRPr="002774E4">
        <w:rPr>
          <w:szCs w:val="20"/>
        </w:rPr>
        <w:t>Podbudowa lub warstwa mrozoochronna z mieszanek związanych cementem nie powinny być wykonywane, gdy temperatura powietrza jest niższa od +5</w:t>
      </w:r>
      <w:r w:rsidRPr="002774E4">
        <w:rPr>
          <w:szCs w:val="20"/>
          <w:vertAlign w:val="superscript"/>
        </w:rPr>
        <w:t>o</w:t>
      </w:r>
      <w:r w:rsidRPr="002774E4">
        <w:rPr>
          <w:szCs w:val="20"/>
        </w:rPr>
        <w:t>C oraz gdy podłoże jest zamarznięte.</w:t>
      </w:r>
    </w:p>
    <w:p w14:paraId="66170075" w14:textId="77777777" w:rsidR="002774E4" w:rsidRPr="002774E4" w:rsidRDefault="002774E4" w:rsidP="002774E4">
      <w:pPr>
        <w:jc w:val="both"/>
        <w:rPr>
          <w:color w:val="FF0000"/>
          <w:szCs w:val="20"/>
        </w:rPr>
      </w:pPr>
      <w:r w:rsidRPr="002774E4">
        <w:rPr>
          <w:szCs w:val="20"/>
        </w:rPr>
        <w:t xml:space="preserve">Podłoże pod mieszankę powinno być przygotowane zgodnie z wymaganiami określonymi w dokumentacji projektowej i odpowiednimi WWiORB. </w:t>
      </w:r>
    </w:p>
    <w:p w14:paraId="1B797DEB" w14:textId="77777777" w:rsidR="002774E4" w:rsidRPr="002774E4" w:rsidRDefault="002774E4" w:rsidP="002774E4">
      <w:pPr>
        <w:jc w:val="both"/>
        <w:rPr>
          <w:szCs w:val="20"/>
        </w:rPr>
      </w:pPr>
      <w:r w:rsidRPr="002774E4">
        <w:rPr>
          <w:szCs w:val="20"/>
        </w:rPr>
        <w:t xml:space="preserve">Jeśli warstwa mieszanki kruszywa ma być układana w prowadnicach, to należy je ustawić na podłożu tak, aby wyznaczały ściśle linie krawędzi układanej warstwy według dokumentacji projektowej. Wysokość prowadnic powinna odpowiadać grubości warstwy mieszanki kruszywa w stanie niezagęszczonym. Prowadnice powinny być ustawione stabilnie, w sposób wykluczający ich przesuwanie się pod wpływem oddziaływania maszyn użytych do wykonania warstwy. Od użycia prowadnic można odstąpić przy zastosowaniu technologii gwarantującej odpowiednią równość warstwy, po uzyskaniu zgody </w:t>
      </w:r>
      <w:r w:rsidR="00B24DBB">
        <w:rPr>
          <w:szCs w:val="20"/>
        </w:rPr>
        <w:t>Inżyniera/</w:t>
      </w:r>
      <w:r w:rsidRPr="002774E4">
        <w:rPr>
          <w:szCs w:val="20"/>
        </w:rPr>
        <w:t>Inspektora Nadzoru.</w:t>
      </w:r>
    </w:p>
    <w:p w14:paraId="1EE06C0D" w14:textId="77777777" w:rsidR="002774E4" w:rsidRPr="002774E4" w:rsidRDefault="002774E4" w:rsidP="002774E4">
      <w:pPr>
        <w:jc w:val="both"/>
        <w:rPr>
          <w:szCs w:val="20"/>
        </w:rPr>
      </w:pPr>
      <w:r w:rsidRPr="002774E4">
        <w:rPr>
          <w:szCs w:val="20"/>
        </w:rPr>
        <w:t xml:space="preserve">Jeżeli podłoże wykazuje jakiekolwiek wady to powinny być one usunięte według zasad akceptowanych przez </w:t>
      </w:r>
      <w:r w:rsidR="00B24DBB">
        <w:rPr>
          <w:szCs w:val="20"/>
        </w:rPr>
        <w:t>Inżyniera/</w:t>
      </w:r>
      <w:r w:rsidRPr="002774E4">
        <w:rPr>
          <w:szCs w:val="20"/>
        </w:rPr>
        <w:t>Inspektora Nadzoru.</w:t>
      </w:r>
    </w:p>
    <w:p w14:paraId="229DF3BC" w14:textId="5C0FD1B6" w:rsidR="002774E4" w:rsidRPr="002774E4" w:rsidRDefault="002774E4" w:rsidP="002774E4">
      <w:pPr>
        <w:jc w:val="both"/>
        <w:rPr>
          <w:szCs w:val="20"/>
        </w:rPr>
      </w:pPr>
      <w:r w:rsidRPr="002774E4">
        <w:rPr>
          <w:szCs w:val="20"/>
        </w:rPr>
        <w:t>Warstwa powinna być wytyczona w sposób umożli</w:t>
      </w:r>
      <w:r>
        <w:rPr>
          <w:szCs w:val="20"/>
        </w:rPr>
        <w:t>wiający jej wykonanie zgodnie z </w:t>
      </w:r>
      <w:r w:rsidRPr="002774E4">
        <w:rPr>
          <w:szCs w:val="20"/>
        </w:rPr>
        <w:t xml:space="preserve">Dokumentacją Projektową lub według zaleceń </w:t>
      </w:r>
      <w:r w:rsidR="00B24DBB">
        <w:rPr>
          <w:szCs w:val="20"/>
        </w:rPr>
        <w:t>Inżyniera/Inspektora Nadzoru z </w:t>
      </w:r>
      <w:r w:rsidRPr="002774E4">
        <w:rPr>
          <w:szCs w:val="20"/>
        </w:rPr>
        <w:t xml:space="preserve">tolerancjami określonymi w </w:t>
      </w:r>
      <w:r w:rsidR="00B82CBD" w:rsidRPr="002774E4">
        <w:rPr>
          <w:szCs w:val="20"/>
        </w:rPr>
        <w:t>niniejsz</w:t>
      </w:r>
      <w:r w:rsidR="00B82CBD">
        <w:rPr>
          <w:szCs w:val="20"/>
        </w:rPr>
        <w:t>ych</w:t>
      </w:r>
      <w:r w:rsidR="00B82CBD" w:rsidRPr="002774E4">
        <w:rPr>
          <w:szCs w:val="20"/>
        </w:rPr>
        <w:t xml:space="preserve"> </w:t>
      </w:r>
      <w:r w:rsidRPr="002774E4">
        <w:rPr>
          <w:szCs w:val="20"/>
        </w:rPr>
        <w:t>WWiORB.</w:t>
      </w:r>
    </w:p>
    <w:p w14:paraId="209C31F0" w14:textId="77777777" w:rsidR="002774E4" w:rsidRPr="002774E4" w:rsidRDefault="002774E4" w:rsidP="002774E4">
      <w:pPr>
        <w:jc w:val="both"/>
        <w:rPr>
          <w:szCs w:val="20"/>
        </w:rPr>
      </w:pPr>
      <w:r w:rsidRPr="002774E4">
        <w:rPr>
          <w:szCs w:val="20"/>
        </w:rPr>
        <w:t xml:space="preserve">Paliki lub szpilki do kontroli ukształtowania warstw powinny być wcześniej odpowiednio zamocowane i utrzymywane w czasie robót przez Wykonawcę. Rozmieszczenie palików lub szpilek powinno umożliwiać naciągnięcie sznurków lub linek do wytyczenia robót i nie powinno być większe, niż co </w:t>
      </w:r>
      <w:smartTag w:uri="urn:schemas-microsoft-com:office:smarttags" w:element="metricconverter">
        <w:smartTagPr>
          <w:attr w:name="ProductID" w:val="10 m"/>
        </w:smartTagPr>
        <w:r w:rsidRPr="002774E4">
          <w:rPr>
            <w:szCs w:val="20"/>
          </w:rPr>
          <w:t>10 m</w:t>
        </w:r>
      </w:smartTag>
      <w:r>
        <w:rPr>
          <w:szCs w:val="20"/>
        </w:rPr>
        <w:t>.</w:t>
      </w:r>
    </w:p>
    <w:p w14:paraId="23349856" w14:textId="77777777" w:rsidR="00646E9B" w:rsidRDefault="002774E4" w:rsidP="00273B36">
      <w:pPr>
        <w:pStyle w:val="Nagwek2"/>
        <w:numPr>
          <w:ilvl w:val="1"/>
          <w:numId w:val="7"/>
        </w:numPr>
        <w:ind w:left="567" w:hanging="567"/>
      </w:pPr>
      <w:bookmarkStart w:id="39" w:name="_Toc64387005"/>
      <w:r>
        <w:t>Wytwarzanie i wbudowanie mieszanki</w:t>
      </w:r>
      <w:bookmarkEnd w:id="39"/>
    </w:p>
    <w:p w14:paraId="33C4CE0B" w14:textId="77777777" w:rsidR="002774E4" w:rsidRPr="002774E4" w:rsidRDefault="002774E4" w:rsidP="002774E4">
      <w:pPr>
        <w:jc w:val="both"/>
        <w:rPr>
          <w:szCs w:val="20"/>
        </w:rPr>
      </w:pPr>
      <w:r w:rsidRPr="002774E4">
        <w:rPr>
          <w:szCs w:val="20"/>
        </w:rPr>
        <w:t>Mieszankę kruszywa związanego cementem o ściśle</w:t>
      </w:r>
      <w:r>
        <w:rPr>
          <w:szCs w:val="20"/>
        </w:rPr>
        <w:t xml:space="preserve"> określonym składzie zawartym w </w:t>
      </w:r>
      <w:r w:rsidRPr="002774E4">
        <w:rPr>
          <w:szCs w:val="20"/>
        </w:rPr>
        <w:t>recepcie laboratoryjnej należy wytwarzać w  wytwórniach (mieszarkach) stacjonarnych lub mobilnych zapewniających ciągłość produkcji i gwarantujących otrzymanie jednorodnej mieszanki. Mieszarka powinna być wyposażona w urządzenia do wagowego dozowania kruszywa i cementu oraz objętościowego dozowania wody.</w:t>
      </w:r>
    </w:p>
    <w:p w14:paraId="20215BAF" w14:textId="77777777" w:rsidR="002774E4" w:rsidRPr="002774E4" w:rsidRDefault="002774E4" w:rsidP="002774E4">
      <w:pPr>
        <w:jc w:val="both"/>
        <w:rPr>
          <w:szCs w:val="20"/>
        </w:rPr>
      </w:pPr>
      <w:r w:rsidRPr="002774E4">
        <w:rPr>
          <w:szCs w:val="20"/>
        </w:rPr>
        <w:t>Przy produkcji mieszanek należy prowadzić kontrolę produkcji zgodnie z  PN-EN 14227–1: 2013 Załącznik B.</w:t>
      </w:r>
    </w:p>
    <w:p w14:paraId="3AC6FA54" w14:textId="77777777" w:rsidR="002774E4" w:rsidRPr="002774E4" w:rsidRDefault="002774E4" w:rsidP="002774E4">
      <w:pPr>
        <w:jc w:val="both"/>
        <w:rPr>
          <w:szCs w:val="20"/>
        </w:rPr>
      </w:pPr>
      <w:r w:rsidRPr="002774E4">
        <w:rPr>
          <w:szCs w:val="20"/>
        </w:rPr>
        <w:t>Mieszanka po wyprodukowaniu powinna być od razu transportowana na miejsce wbudowania, w sposób zabezpieczony przed segregacją i nadmiernym wysychaniem.</w:t>
      </w:r>
    </w:p>
    <w:p w14:paraId="7E7E335E" w14:textId="77777777" w:rsidR="002774E4" w:rsidRPr="002774E4" w:rsidRDefault="002774E4" w:rsidP="002774E4">
      <w:pPr>
        <w:jc w:val="both"/>
        <w:rPr>
          <w:szCs w:val="20"/>
        </w:rPr>
      </w:pPr>
      <w:r w:rsidRPr="002774E4">
        <w:rPr>
          <w:szCs w:val="20"/>
        </w:rPr>
        <w:t xml:space="preserve">Mieszanka dowieziona z wytwórni powinna być układana przy pomocy układarek lub równiarek. Grubość układania mieszanki powinna zapewniać uzyskanie wymaganej grubości warstwy po zagęszczeniu. Warstwę można wykonać o grubości np. </w:t>
      </w:r>
      <w:smartTag w:uri="urn:schemas-microsoft-com:office:smarttags" w:element="metricconverter">
        <w:smartTagPr>
          <w:attr w:name="ProductID" w:val="20 cm"/>
        </w:smartTagPr>
        <w:r w:rsidRPr="002774E4">
          <w:rPr>
            <w:szCs w:val="20"/>
          </w:rPr>
          <w:t>20 cm</w:t>
        </w:r>
      </w:smartTag>
      <w:r w:rsidRPr="002774E4">
        <w:rPr>
          <w:szCs w:val="20"/>
        </w:rPr>
        <w:t xml:space="preserve"> po zagęszczeniu. Gdy wymagana jest większa grubość, to do układania drugiej warstwy można przystąpić po odbiorze pierwszej warstwy przez </w:t>
      </w:r>
      <w:r w:rsidR="00B24DBB">
        <w:rPr>
          <w:szCs w:val="20"/>
        </w:rPr>
        <w:t>Inżyniera/</w:t>
      </w:r>
      <w:r w:rsidRPr="002774E4">
        <w:rPr>
          <w:szCs w:val="20"/>
        </w:rPr>
        <w:t>Inspektora Nadzoru. Przy układaniu mieszanki za pomocą równiarek konieczne jest stosowanie prowadnic.</w:t>
      </w:r>
    </w:p>
    <w:p w14:paraId="4A858898" w14:textId="30E9CD0C" w:rsidR="002774E4" w:rsidRPr="002774E4" w:rsidRDefault="001718DA" w:rsidP="00B22887">
      <w:pPr>
        <w:jc w:val="both"/>
        <w:rPr>
          <w:szCs w:val="20"/>
        </w:rPr>
      </w:pPr>
      <w:r>
        <w:rPr>
          <w:szCs w:val="20"/>
        </w:rPr>
        <w:t xml:space="preserve"> </w:t>
      </w:r>
      <w:r w:rsidRPr="007127D8">
        <w:rPr>
          <w:szCs w:val="20"/>
        </w:rPr>
        <w:t>Przed zagęszczeniem warstwa powinna być wyprofilowana do wymaganych rzędnych, spadków podłużnych i poprzecznych. Natychmiast po wyprofilowaniu mieszanki należy rozpocząć jej zagęszczanie, które należy kontynuować do osiągnięcia wskaźnika zagęszczenia nie mniejszego od 1,00 maksymalnego zagęszczenia określonego według normalnej próby Proctora. Wartość maksymalnej gęstości objętościowe</w:t>
      </w:r>
      <w:r>
        <w:rPr>
          <w:szCs w:val="20"/>
        </w:rPr>
        <w:t>j</w:t>
      </w:r>
      <w:r w:rsidRPr="007127D8">
        <w:rPr>
          <w:szCs w:val="20"/>
        </w:rPr>
        <w:t xml:space="preserve"> mieszanki CBGM powinna być określona na etapie projektowania mieszanki w celu przyrównywania</w:t>
      </w:r>
      <w:r>
        <w:rPr>
          <w:szCs w:val="20"/>
        </w:rPr>
        <w:t xml:space="preserve"> do</w:t>
      </w:r>
      <w:r w:rsidRPr="007127D8">
        <w:rPr>
          <w:szCs w:val="20"/>
        </w:rPr>
        <w:t xml:space="preserve"> gęstości objętościowej szkiele</w:t>
      </w:r>
      <w:r>
        <w:rPr>
          <w:szCs w:val="20"/>
        </w:rPr>
        <w:t>t</w:t>
      </w:r>
      <w:r w:rsidRPr="007127D8">
        <w:rPr>
          <w:szCs w:val="20"/>
        </w:rPr>
        <w:t>u CBGM z warstwy</w:t>
      </w:r>
      <w:r>
        <w:rPr>
          <w:szCs w:val="20"/>
        </w:rPr>
        <w:t xml:space="preserve">. </w:t>
      </w:r>
      <w:r w:rsidR="002774E4" w:rsidRPr="007E7B07">
        <w:rPr>
          <w:szCs w:val="20"/>
        </w:rPr>
        <w:t xml:space="preserve">Zagęszczenie powinno być zakończone przed rozpoczęciem czasu wiązania cementu. Specjalną </w:t>
      </w:r>
      <w:r w:rsidR="002774E4" w:rsidRPr="002774E4">
        <w:rPr>
          <w:szCs w:val="20"/>
        </w:rPr>
        <w:t>uwagę należy poś</w:t>
      </w:r>
      <w:r w:rsidR="002774E4">
        <w:rPr>
          <w:szCs w:val="20"/>
        </w:rPr>
        <w:t>więcić zagęszczeniu mieszanki w </w:t>
      </w:r>
      <w:r w:rsidR="002774E4" w:rsidRPr="002774E4">
        <w:rPr>
          <w:szCs w:val="20"/>
        </w:rPr>
        <w:t>sąsiedztwie spoin roboczych podłużnych i poprzecznych oraz wszelkich urządzeń obcych. Zaleca się aby Wykonawca organizował roboty w sposób unikający podłużnych spoin roboczych.  Jeśli jednak w dolnej warstwie podbudowy występują spoiny robocze, to spoiny w górnej warstwie podbudowy powinny być względem ni</w:t>
      </w:r>
      <w:r w:rsidR="002774E4">
        <w:rPr>
          <w:szCs w:val="20"/>
        </w:rPr>
        <w:t>ch przesunięte o co najmniej 30 </w:t>
      </w:r>
      <w:r w:rsidR="002774E4" w:rsidRPr="002774E4">
        <w:rPr>
          <w:szCs w:val="20"/>
        </w:rPr>
        <w:t xml:space="preserve">cm dla spoiny podłużnej i </w:t>
      </w:r>
      <w:smartTag w:uri="urn:schemas-microsoft-com:office:smarttags" w:element="metricconverter">
        <w:smartTagPr>
          <w:attr w:name="ProductID" w:val="1 m"/>
        </w:smartTagPr>
        <w:r w:rsidR="002774E4" w:rsidRPr="002774E4">
          <w:rPr>
            <w:szCs w:val="20"/>
          </w:rPr>
          <w:t>1 m</w:t>
        </w:r>
      </w:smartTag>
      <w:r w:rsidR="002774E4" w:rsidRPr="002774E4">
        <w:rPr>
          <w:szCs w:val="20"/>
        </w:rPr>
        <w:t xml:space="preserve"> dla spoiny poprzecznej.</w:t>
      </w:r>
    </w:p>
    <w:p w14:paraId="7FD61B56" w14:textId="125D600E" w:rsidR="002774E4" w:rsidRDefault="002774E4" w:rsidP="002774E4">
      <w:pPr>
        <w:jc w:val="both"/>
        <w:rPr>
          <w:szCs w:val="20"/>
        </w:rPr>
      </w:pPr>
      <w:r w:rsidRPr="002774E4">
        <w:rPr>
          <w:szCs w:val="20"/>
        </w:rPr>
        <w:t>Oceny zagęszczenia dokonuj</w:t>
      </w:r>
      <w:r w:rsidR="007E7B07">
        <w:rPr>
          <w:szCs w:val="20"/>
        </w:rPr>
        <w:t>e</w:t>
      </w:r>
      <w:r w:rsidRPr="002774E4">
        <w:rPr>
          <w:szCs w:val="20"/>
        </w:rPr>
        <w:t xml:space="preserve"> się bezpośrednio po zagęszczeniu na podstawie wskaźnika zagęszczenia I</w:t>
      </w:r>
      <w:r w:rsidRPr="002774E4">
        <w:rPr>
          <w:szCs w:val="20"/>
          <w:vertAlign w:val="subscript"/>
        </w:rPr>
        <w:t>s</w:t>
      </w:r>
      <w:r w:rsidRPr="002774E4">
        <w:rPr>
          <w:szCs w:val="20"/>
        </w:rPr>
        <w:t xml:space="preserve">. </w:t>
      </w:r>
    </w:p>
    <w:p w14:paraId="7C3A3FF5" w14:textId="28ADDE84" w:rsidR="005B0D16" w:rsidRPr="002774E4" w:rsidRDefault="00D643FE" w:rsidP="002774E4">
      <w:pPr>
        <w:jc w:val="both"/>
        <w:rPr>
          <w:szCs w:val="20"/>
        </w:rPr>
      </w:pPr>
      <w:r>
        <w:rPr>
          <w:szCs w:val="20"/>
        </w:rPr>
        <w:t>W</w:t>
      </w:r>
      <w:r w:rsidR="005B0D16">
        <w:rPr>
          <w:szCs w:val="20"/>
        </w:rPr>
        <w:t xml:space="preserve"> przypadku nawierzchni półsztywnych należy wykonać</w:t>
      </w:r>
      <w:r>
        <w:rPr>
          <w:szCs w:val="20"/>
        </w:rPr>
        <w:t xml:space="preserve"> szczeliny w warstwie podbudowy,</w:t>
      </w:r>
      <w:r w:rsidR="005B0D16">
        <w:rPr>
          <w:szCs w:val="20"/>
        </w:rPr>
        <w:t xml:space="preserve"> zgodnie z KTKNPiP. Nie wykonuje się szczelin w podbudowie zasadniczej z mieszanki związanej cementem w przypadku nawierzchni sztywnych.</w:t>
      </w:r>
    </w:p>
    <w:p w14:paraId="7884E6EB" w14:textId="77777777" w:rsidR="00646E9B" w:rsidRDefault="002774E4" w:rsidP="00273B36">
      <w:pPr>
        <w:pStyle w:val="Nagwek2"/>
        <w:numPr>
          <w:ilvl w:val="1"/>
          <w:numId w:val="7"/>
        </w:numPr>
        <w:ind w:left="709"/>
      </w:pPr>
      <w:bookmarkStart w:id="40" w:name="_Toc64387006"/>
      <w:r>
        <w:t>Pielęgnacja warstwy kruszywa związanego cementem</w:t>
      </w:r>
      <w:bookmarkEnd w:id="40"/>
    </w:p>
    <w:p w14:paraId="1D9BBFF5" w14:textId="77777777" w:rsidR="002774E4" w:rsidRPr="002774E4" w:rsidRDefault="002774E4" w:rsidP="002774E4">
      <w:pPr>
        <w:jc w:val="both"/>
        <w:rPr>
          <w:szCs w:val="20"/>
        </w:rPr>
      </w:pPr>
      <w:r w:rsidRPr="002774E4">
        <w:rPr>
          <w:szCs w:val="20"/>
        </w:rPr>
        <w:t>Warstwa kruszywa związanego cementem powinna być natychmiast po zagęszczeniu poddana pielęgnacji według jednego z następujących sposobów:</w:t>
      </w:r>
    </w:p>
    <w:p w14:paraId="7B1FD3C5" w14:textId="77777777" w:rsidR="002774E4" w:rsidRPr="002774E4" w:rsidRDefault="002774E4" w:rsidP="00891FD8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szCs w:val="20"/>
        </w:rPr>
      </w:pPr>
      <w:r w:rsidRPr="002774E4">
        <w:rPr>
          <w:szCs w:val="20"/>
        </w:rPr>
        <w:t>skropieniem preparatem pielęgnacyjnym, posiadającym EOT/KOT lub aprobatę techniczną,</w:t>
      </w:r>
    </w:p>
    <w:p w14:paraId="0F0C2E7F" w14:textId="77777777" w:rsidR="002774E4" w:rsidRPr="002774E4" w:rsidRDefault="002774E4" w:rsidP="00891FD8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szCs w:val="20"/>
        </w:rPr>
      </w:pPr>
      <w:r w:rsidRPr="002774E4">
        <w:rPr>
          <w:szCs w:val="20"/>
        </w:rPr>
        <w:t xml:space="preserve">przykryciem na okres 7 do 10 dni nieprzepuszczalną folią z tworzywa sztucznego, ułożoną na zakład co najmniej </w:t>
      </w:r>
      <w:smartTag w:uri="urn:schemas-microsoft-com:office:smarttags" w:element="metricconverter">
        <w:smartTagPr>
          <w:attr w:name="ProductID" w:val="30 cm"/>
        </w:smartTagPr>
        <w:r w:rsidRPr="002774E4">
          <w:rPr>
            <w:szCs w:val="20"/>
          </w:rPr>
          <w:t>30 cm</w:t>
        </w:r>
      </w:smartTag>
      <w:r w:rsidRPr="002774E4">
        <w:rPr>
          <w:szCs w:val="20"/>
        </w:rPr>
        <w:t xml:space="preserve"> i zabezpieczoną przed zerwaniem przez wiatr,</w:t>
      </w:r>
    </w:p>
    <w:p w14:paraId="61607069" w14:textId="77777777" w:rsidR="002774E4" w:rsidRPr="002774E4" w:rsidRDefault="002774E4" w:rsidP="00891FD8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szCs w:val="20"/>
        </w:rPr>
      </w:pPr>
      <w:r w:rsidRPr="002774E4">
        <w:rPr>
          <w:szCs w:val="20"/>
        </w:rPr>
        <w:t>przykryciem matami lub włókninami i spryskanie wodą przez okres 7÷10 dni,</w:t>
      </w:r>
    </w:p>
    <w:p w14:paraId="4BC567C7" w14:textId="77777777" w:rsidR="002774E4" w:rsidRPr="002774E4" w:rsidRDefault="002774E4" w:rsidP="00891FD8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szCs w:val="20"/>
        </w:rPr>
      </w:pPr>
      <w:r w:rsidRPr="002774E4">
        <w:rPr>
          <w:szCs w:val="20"/>
        </w:rPr>
        <w:t>przykryciem warstwą piasku i utrzymanie jej w stanie wilgotnym przez okres 7÷10 dni,</w:t>
      </w:r>
    </w:p>
    <w:p w14:paraId="6F2B0BE4" w14:textId="28FC3418" w:rsidR="002774E4" w:rsidRDefault="002774E4" w:rsidP="002774E4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szCs w:val="20"/>
        </w:rPr>
      </w:pPr>
      <w:r w:rsidRPr="002774E4">
        <w:rPr>
          <w:szCs w:val="20"/>
        </w:rPr>
        <w:t>innymi środkami</w:t>
      </w:r>
      <w:r w:rsidR="0003015E">
        <w:rPr>
          <w:szCs w:val="20"/>
        </w:rPr>
        <w:t>/zabiegami</w:t>
      </w:r>
      <w:r w:rsidRPr="002774E4">
        <w:rPr>
          <w:szCs w:val="20"/>
        </w:rPr>
        <w:t xml:space="preserve"> zaakceptowanymi przez </w:t>
      </w:r>
      <w:r w:rsidR="00B24DBB">
        <w:rPr>
          <w:szCs w:val="20"/>
        </w:rPr>
        <w:t>Inżyniera/</w:t>
      </w:r>
      <w:r w:rsidRPr="002774E4">
        <w:rPr>
          <w:szCs w:val="20"/>
        </w:rPr>
        <w:t>Inspektora Nadzoru.</w:t>
      </w:r>
    </w:p>
    <w:p w14:paraId="6174186C" w14:textId="77777777" w:rsidR="002774E4" w:rsidRPr="00EC3B2C" w:rsidRDefault="002774E4" w:rsidP="00EC3B2C">
      <w:pPr>
        <w:jc w:val="both"/>
        <w:rPr>
          <w:szCs w:val="20"/>
        </w:rPr>
      </w:pPr>
      <w:r w:rsidRPr="002774E4">
        <w:rPr>
          <w:szCs w:val="20"/>
        </w:rPr>
        <w:t xml:space="preserve">Nie należy dopuszczać ruchu pojazdów i maszyn po warstwie kruszywa związanej cementem w okresie od 7 do 10 dni pielęgnacji, a po tym okresie ruch technologiczny może odbywać się wyłącznie za zgodą </w:t>
      </w:r>
      <w:r w:rsidR="00B24DBB">
        <w:rPr>
          <w:szCs w:val="20"/>
        </w:rPr>
        <w:t>Inżyniera/</w:t>
      </w:r>
      <w:r w:rsidRPr="002774E4">
        <w:rPr>
          <w:szCs w:val="20"/>
        </w:rPr>
        <w:t>Inspektora Nadzoru.</w:t>
      </w:r>
    </w:p>
    <w:p w14:paraId="3DD9C4F8" w14:textId="77777777" w:rsidR="00646E9B" w:rsidRPr="007646DD" w:rsidRDefault="002774E4" w:rsidP="00273B36">
      <w:pPr>
        <w:pStyle w:val="Nagwek2"/>
        <w:numPr>
          <w:ilvl w:val="1"/>
          <w:numId w:val="7"/>
        </w:numPr>
        <w:ind w:left="709"/>
      </w:pPr>
      <w:bookmarkStart w:id="41" w:name="_Toc64387007"/>
      <w:r>
        <w:t>Roboty wykończeniowe</w:t>
      </w:r>
      <w:bookmarkEnd w:id="41"/>
    </w:p>
    <w:p w14:paraId="666640D9" w14:textId="77777777" w:rsidR="002774E4" w:rsidRPr="002774E4" w:rsidRDefault="002774E4" w:rsidP="003309BB">
      <w:pPr>
        <w:jc w:val="both"/>
        <w:rPr>
          <w:szCs w:val="20"/>
        </w:rPr>
      </w:pPr>
      <w:r w:rsidRPr="002774E4">
        <w:rPr>
          <w:szCs w:val="20"/>
        </w:rPr>
        <w:t>Roboty wykończeniowe dotyczą prac związanych z dostosowaniem wykonanych  robót do istniejących warunków terenowych, takie jak:</w:t>
      </w:r>
    </w:p>
    <w:p w14:paraId="7BD2AE1A" w14:textId="77777777" w:rsidR="002774E4" w:rsidRPr="002774E4" w:rsidRDefault="002774E4" w:rsidP="003309BB">
      <w:pPr>
        <w:jc w:val="both"/>
        <w:rPr>
          <w:szCs w:val="20"/>
        </w:rPr>
      </w:pPr>
      <w:r>
        <w:rPr>
          <w:szCs w:val="20"/>
        </w:rPr>
        <w:t xml:space="preserve">- </w:t>
      </w:r>
      <w:r w:rsidRPr="002774E4">
        <w:rPr>
          <w:szCs w:val="20"/>
        </w:rPr>
        <w:t>odtworzenie przeszkód czasowo usuniętych,</w:t>
      </w:r>
    </w:p>
    <w:p w14:paraId="5C6E2384" w14:textId="77777777" w:rsidR="002774E4" w:rsidRPr="002774E4" w:rsidRDefault="002774E4" w:rsidP="003309BB">
      <w:pPr>
        <w:jc w:val="both"/>
        <w:rPr>
          <w:szCs w:val="20"/>
        </w:rPr>
      </w:pPr>
      <w:r>
        <w:rPr>
          <w:szCs w:val="20"/>
        </w:rPr>
        <w:t xml:space="preserve">- </w:t>
      </w:r>
      <w:r w:rsidRPr="002774E4">
        <w:rPr>
          <w:szCs w:val="20"/>
        </w:rPr>
        <w:t>uzupełnienie zniszczonych w czasie robót istniejących elementów drogowych lub terenowych,</w:t>
      </w:r>
    </w:p>
    <w:p w14:paraId="08555367" w14:textId="77777777" w:rsidR="002774E4" w:rsidRPr="002774E4" w:rsidRDefault="002774E4" w:rsidP="003309BB">
      <w:pPr>
        <w:jc w:val="both"/>
        <w:rPr>
          <w:szCs w:val="20"/>
        </w:rPr>
      </w:pPr>
      <w:r>
        <w:rPr>
          <w:szCs w:val="20"/>
        </w:rPr>
        <w:t xml:space="preserve">- </w:t>
      </w:r>
      <w:r w:rsidRPr="002774E4">
        <w:rPr>
          <w:szCs w:val="20"/>
        </w:rPr>
        <w:t>roboty porządkujące otoczenie terenu robót,</w:t>
      </w:r>
    </w:p>
    <w:p w14:paraId="4C6D3EBB" w14:textId="77777777" w:rsidR="002774E4" w:rsidRPr="002774E4" w:rsidRDefault="00DA1C46" w:rsidP="003309BB">
      <w:pPr>
        <w:jc w:val="both"/>
        <w:rPr>
          <w:szCs w:val="20"/>
        </w:rPr>
      </w:pPr>
      <w:r>
        <w:rPr>
          <w:szCs w:val="20"/>
        </w:rPr>
        <w:t xml:space="preserve">- </w:t>
      </w:r>
      <w:r w:rsidR="002774E4" w:rsidRPr="002774E4">
        <w:rPr>
          <w:szCs w:val="20"/>
        </w:rPr>
        <w:t>usunięcie oznakowania drogi wprowadzonego na okres robót.</w:t>
      </w:r>
    </w:p>
    <w:p w14:paraId="160C5B23" w14:textId="77777777" w:rsidR="00646E9B" w:rsidRPr="007646DD" w:rsidRDefault="00646E9B" w:rsidP="00273B36">
      <w:pPr>
        <w:pStyle w:val="Nagwek1"/>
        <w:numPr>
          <w:ilvl w:val="0"/>
          <w:numId w:val="7"/>
        </w:numPr>
        <w:ind w:left="567" w:hanging="567"/>
      </w:pPr>
      <w:bookmarkStart w:id="42" w:name="_Toc64387008"/>
      <w:r w:rsidRPr="007646DD">
        <w:t>KONTROLA JAKOŚCI ROBÓT</w:t>
      </w:r>
      <w:bookmarkEnd w:id="42"/>
    </w:p>
    <w:p w14:paraId="731100F7" w14:textId="77777777" w:rsidR="00DA1C46" w:rsidRDefault="00DA1C46" w:rsidP="00273B36">
      <w:pPr>
        <w:pStyle w:val="Nagwek2"/>
        <w:numPr>
          <w:ilvl w:val="1"/>
          <w:numId w:val="12"/>
        </w:numPr>
        <w:ind w:left="567" w:hanging="567"/>
        <w:rPr>
          <w:rFonts w:eastAsia="Times New Roman"/>
        </w:rPr>
      </w:pPr>
      <w:bookmarkStart w:id="43" w:name="_Toc64387009"/>
      <w:r>
        <w:rPr>
          <w:rFonts w:eastAsia="Times New Roman"/>
        </w:rPr>
        <w:t>Ogólne wymagania dotyczące kontroli jakości robót</w:t>
      </w:r>
      <w:bookmarkEnd w:id="43"/>
    </w:p>
    <w:p w14:paraId="6E5EE6DC" w14:textId="77777777" w:rsidR="00DA1C46" w:rsidRPr="003309BB" w:rsidRDefault="00DA1C46" w:rsidP="003309BB">
      <w:pPr>
        <w:jc w:val="both"/>
        <w:rPr>
          <w:szCs w:val="20"/>
        </w:rPr>
      </w:pPr>
      <w:r w:rsidRPr="003309BB">
        <w:rPr>
          <w:szCs w:val="20"/>
        </w:rPr>
        <w:t>Ogólne zasady kontroli jakości robót podano w D-M-00.00.00 „Wymagania ogólne”.</w:t>
      </w:r>
    </w:p>
    <w:p w14:paraId="49CB6BC0" w14:textId="77777777" w:rsidR="00DA1C46" w:rsidRPr="003309BB" w:rsidRDefault="00DA1C46" w:rsidP="003309BB">
      <w:pPr>
        <w:jc w:val="both"/>
        <w:rPr>
          <w:szCs w:val="20"/>
        </w:rPr>
      </w:pPr>
      <w:r w:rsidRPr="003309BB">
        <w:rPr>
          <w:szCs w:val="20"/>
        </w:rPr>
        <w:t>Badania i pomiary dzielą się na:</w:t>
      </w:r>
    </w:p>
    <w:p w14:paraId="1BF178E6" w14:textId="77777777" w:rsidR="00DA1C46" w:rsidRPr="003309BB" w:rsidRDefault="003309BB" w:rsidP="003309BB">
      <w:pPr>
        <w:jc w:val="both"/>
        <w:rPr>
          <w:szCs w:val="20"/>
        </w:rPr>
      </w:pPr>
      <w:r>
        <w:rPr>
          <w:szCs w:val="20"/>
        </w:rPr>
        <w:t xml:space="preserve">- </w:t>
      </w:r>
      <w:r w:rsidR="00DA1C46" w:rsidRPr="003309BB">
        <w:rPr>
          <w:szCs w:val="20"/>
        </w:rPr>
        <w:t>badania i pomiary Wykonawcy – w ramach własnego nadzoru,</w:t>
      </w:r>
    </w:p>
    <w:p w14:paraId="19B7C25C" w14:textId="77777777" w:rsidR="00DA1C46" w:rsidRPr="003309BB" w:rsidRDefault="003309BB" w:rsidP="003309BB">
      <w:pPr>
        <w:jc w:val="both"/>
        <w:rPr>
          <w:szCs w:val="20"/>
        </w:rPr>
      </w:pPr>
      <w:r>
        <w:rPr>
          <w:szCs w:val="20"/>
        </w:rPr>
        <w:t xml:space="preserve">- </w:t>
      </w:r>
      <w:r w:rsidR="00DA1C46" w:rsidRPr="003309BB">
        <w:rPr>
          <w:szCs w:val="20"/>
        </w:rPr>
        <w:t>badania i pomiary kontrolne – w ramach nadzoru Zamawiającego.</w:t>
      </w:r>
    </w:p>
    <w:p w14:paraId="39A7FCBE" w14:textId="4F2B5336" w:rsidR="00DA1C46" w:rsidRPr="003309BB" w:rsidRDefault="00DA1C46" w:rsidP="003309BB">
      <w:pPr>
        <w:jc w:val="both"/>
        <w:rPr>
          <w:szCs w:val="20"/>
        </w:rPr>
      </w:pPr>
      <w:r w:rsidRPr="003309BB">
        <w:rPr>
          <w:szCs w:val="20"/>
        </w:rPr>
        <w:t xml:space="preserve">W uzasadnionych przypadkach w ramach badań i pomiarów kontrolnych dopuszcza się wykonanie badań i pomiarów kontrolnych dodatkowych </w:t>
      </w:r>
      <w:del w:id="44" w:author="Rak Bartosz" w:date="2021-02-03T10:20:00Z">
        <w:r w:rsidRPr="003309BB" w:rsidDel="00A72817">
          <w:rPr>
            <w:szCs w:val="20"/>
          </w:rPr>
          <w:delText>i/</w:delText>
        </w:r>
      </w:del>
      <w:r w:rsidRPr="003309BB">
        <w:rPr>
          <w:szCs w:val="20"/>
        </w:rPr>
        <w:t>lub badań i pomiarów arbitrażowych.</w:t>
      </w:r>
    </w:p>
    <w:p w14:paraId="7C97DD23" w14:textId="77777777" w:rsidR="00DA1C46" w:rsidRPr="003309BB" w:rsidRDefault="00DA1C46" w:rsidP="003309BB">
      <w:pPr>
        <w:rPr>
          <w:szCs w:val="20"/>
        </w:rPr>
      </w:pPr>
      <w:r w:rsidRPr="003309BB">
        <w:rPr>
          <w:szCs w:val="20"/>
        </w:rPr>
        <w:t>Badania obejmują:</w:t>
      </w:r>
    </w:p>
    <w:p w14:paraId="690B78EE" w14:textId="77777777" w:rsidR="00DA1C46" w:rsidRPr="003309BB" w:rsidRDefault="003309BB" w:rsidP="003309BB">
      <w:pPr>
        <w:rPr>
          <w:szCs w:val="20"/>
        </w:rPr>
      </w:pPr>
      <w:r>
        <w:rPr>
          <w:szCs w:val="20"/>
        </w:rPr>
        <w:t xml:space="preserve">- </w:t>
      </w:r>
      <w:r w:rsidR="00DA1C46" w:rsidRPr="003309BB">
        <w:rPr>
          <w:szCs w:val="20"/>
        </w:rPr>
        <w:t>pobranie próbek,</w:t>
      </w:r>
    </w:p>
    <w:p w14:paraId="782B2DFB" w14:textId="77777777" w:rsidR="00DA1C46" w:rsidRPr="003309BB" w:rsidRDefault="003309BB" w:rsidP="003309BB">
      <w:pPr>
        <w:rPr>
          <w:szCs w:val="20"/>
        </w:rPr>
      </w:pPr>
      <w:r>
        <w:rPr>
          <w:szCs w:val="20"/>
        </w:rPr>
        <w:t xml:space="preserve">- </w:t>
      </w:r>
      <w:r w:rsidR="00DA1C46" w:rsidRPr="003309BB">
        <w:rPr>
          <w:szCs w:val="20"/>
        </w:rPr>
        <w:t>zapakowanie próbek do wysyłki,</w:t>
      </w:r>
    </w:p>
    <w:p w14:paraId="2B8FE920" w14:textId="77777777" w:rsidR="00DA1C46" w:rsidRPr="003309BB" w:rsidRDefault="003309BB" w:rsidP="003309BB">
      <w:pPr>
        <w:rPr>
          <w:szCs w:val="20"/>
        </w:rPr>
      </w:pPr>
      <w:r>
        <w:rPr>
          <w:szCs w:val="20"/>
        </w:rPr>
        <w:t xml:space="preserve">- </w:t>
      </w:r>
      <w:r w:rsidR="00DA1C46" w:rsidRPr="003309BB">
        <w:rPr>
          <w:szCs w:val="20"/>
        </w:rPr>
        <w:t>transport próbek z miejsca pobrania do placówki wykonującej badania,</w:t>
      </w:r>
    </w:p>
    <w:p w14:paraId="4AEF3CAD" w14:textId="77777777" w:rsidR="00DA1C46" w:rsidRPr="003309BB" w:rsidRDefault="003309BB" w:rsidP="003309BB">
      <w:pPr>
        <w:rPr>
          <w:szCs w:val="20"/>
        </w:rPr>
      </w:pPr>
      <w:r>
        <w:rPr>
          <w:szCs w:val="20"/>
        </w:rPr>
        <w:t xml:space="preserve">- </w:t>
      </w:r>
      <w:r w:rsidR="00DA1C46" w:rsidRPr="003309BB">
        <w:rPr>
          <w:szCs w:val="20"/>
        </w:rPr>
        <w:t>przeprowadzenie badania,</w:t>
      </w:r>
    </w:p>
    <w:p w14:paraId="56F7A0B2" w14:textId="77777777" w:rsidR="00DA1C46" w:rsidRPr="003309BB" w:rsidRDefault="003309BB" w:rsidP="003309BB">
      <w:pPr>
        <w:rPr>
          <w:szCs w:val="20"/>
        </w:rPr>
      </w:pPr>
      <w:r>
        <w:rPr>
          <w:szCs w:val="20"/>
        </w:rPr>
        <w:t xml:space="preserve">- </w:t>
      </w:r>
      <w:r w:rsidR="00DA1C46" w:rsidRPr="003309BB">
        <w:rPr>
          <w:szCs w:val="20"/>
        </w:rPr>
        <w:t xml:space="preserve">sprawozdanie z badań. </w:t>
      </w:r>
    </w:p>
    <w:p w14:paraId="74DCC36C" w14:textId="66CCE266" w:rsidR="00DA1C46" w:rsidRPr="00086AF1" w:rsidRDefault="00DA1C46" w:rsidP="00273B36">
      <w:pPr>
        <w:pStyle w:val="Nagwek2"/>
        <w:numPr>
          <w:ilvl w:val="1"/>
          <w:numId w:val="12"/>
        </w:numPr>
        <w:ind w:left="567" w:hanging="567"/>
        <w:rPr>
          <w:spacing w:val="-6"/>
        </w:rPr>
      </w:pPr>
      <w:bookmarkStart w:id="45" w:name="_Toc64387010"/>
      <w:r w:rsidRPr="00086AF1">
        <w:rPr>
          <w:spacing w:val="-6"/>
        </w:rPr>
        <w:t>Badania i pomiary Wykonawcy</w:t>
      </w:r>
      <w:ins w:id="46" w:author="Rak Bartosz" w:date="2021-02-03T10:20:00Z">
        <w:r w:rsidR="00A72817" w:rsidRPr="00086AF1">
          <w:rPr>
            <w:spacing w:val="-6"/>
          </w:rPr>
          <w:t xml:space="preserve"> - </w:t>
        </w:r>
      </w:ins>
      <w:ins w:id="47" w:author="Rak Bartosz" w:date="2021-02-03T10:21:00Z">
        <w:r w:rsidR="00A72817" w:rsidRPr="00086AF1">
          <w:rPr>
            <w:spacing w:val="-6"/>
          </w:rPr>
          <w:t>zgodnie z D-M-00.00.00 „Wymagania ogólne”</w:t>
        </w:r>
      </w:ins>
      <w:bookmarkEnd w:id="45"/>
    </w:p>
    <w:p w14:paraId="5442029D" w14:textId="5A83FD37" w:rsidR="003309BB" w:rsidRPr="003309BB" w:rsidDel="00A72817" w:rsidRDefault="003309BB" w:rsidP="003309BB">
      <w:pPr>
        <w:jc w:val="both"/>
        <w:rPr>
          <w:del w:id="48" w:author="Rak Bartosz" w:date="2021-02-03T10:21:00Z"/>
          <w:szCs w:val="20"/>
        </w:rPr>
      </w:pPr>
      <w:del w:id="49" w:author="Rak Bartosz" w:date="2021-02-03T10:21:00Z">
        <w:r w:rsidRPr="003309BB" w:rsidDel="00A72817">
          <w:rPr>
            <w:szCs w:val="20"/>
          </w:rPr>
          <w:delText xml:space="preserve">Wykonawca jest zobowiązany do przeprowadzania na bieżąco badań i pomiarów w celu sprawdzania, czy jakość wykonanych Robót jest zgodna z postawionymi wymaganiami. </w:delText>
        </w:r>
      </w:del>
    </w:p>
    <w:p w14:paraId="036B2EF5" w14:textId="2BF7E226" w:rsidR="003309BB" w:rsidRPr="003309BB" w:rsidDel="00A72817" w:rsidRDefault="003309BB" w:rsidP="003309BB">
      <w:pPr>
        <w:jc w:val="both"/>
        <w:rPr>
          <w:del w:id="50" w:author="Rak Bartosz" w:date="2021-02-03T10:21:00Z"/>
          <w:szCs w:val="20"/>
        </w:rPr>
      </w:pPr>
      <w:del w:id="51" w:author="Rak Bartosz" w:date="2021-02-03T10:21:00Z">
        <w:r w:rsidRPr="003309BB" w:rsidDel="00A72817">
          <w:rPr>
            <w:szCs w:val="20"/>
          </w:rPr>
          <w:delText>Badania i pomiary powinny być wykonywane z niezbędną starannością, zgodnie z obowiązującymi przepisami i w wymaganym zakresie. Badania i pomiary Wykonawca powinien wykonywać z częstotliwością gwarantującą zachowanie wymagań dotyczących jakości robót, lecz nie rzadziej niż wskazano to w WWiORB. Wyniki badań będą dokumentowane i archiwizowane przez Wykonawcę. Wyniki badań Wykonawca jest zobowiązany przekazywać Inżynierowi/Inspektorowi Nadzoru.</w:delText>
        </w:r>
      </w:del>
    </w:p>
    <w:p w14:paraId="41F53263" w14:textId="77777777" w:rsidR="003309BB" w:rsidRPr="003309BB" w:rsidRDefault="003309BB" w:rsidP="003309BB">
      <w:pPr>
        <w:jc w:val="both"/>
        <w:rPr>
          <w:szCs w:val="20"/>
        </w:rPr>
      </w:pPr>
      <w:r w:rsidRPr="003309BB">
        <w:rPr>
          <w:szCs w:val="20"/>
        </w:rPr>
        <w:t>Zakres badań i pomiarów Wykonawcy powinien być:</w:t>
      </w:r>
    </w:p>
    <w:p w14:paraId="769AE172" w14:textId="77777777" w:rsidR="003309BB" w:rsidRPr="003309BB" w:rsidRDefault="00EC3B2C" w:rsidP="003309BB">
      <w:pPr>
        <w:jc w:val="both"/>
        <w:rPr>
          <w:szCs w:val="20"/>
        </w:rPr>
      </w:pPr>
      <w:r>
        <w:rPr>
          <w:szCs w:val="20"/>
        </w:rPr>
        <w:t xml:space="preserve">- </w:t>
      </w:r>
      <w:r w:rsidR="003309BB" w:rsidRPr="003309BB">
        <w:rPr>
          <w:szCs w:val="20"/>
        </w:rPr>
        <w:t>nie mniejszy niż określony w Zakładowej Kontroli Produkcji dla dostarczanych na budowę materiałów</w:t>
      </w:r>
      <w:r>
        <w:rPr>
          <w:szCs w:val="20"/>
        </w:rPr>
        <w:t xml:space="preserve"> i wyrobów budowlanych</w:t>
      </w:r>
      <w:r w:rsidR="003309BB" w:rsidRPr="003309BB">
        <w:rPr>
          <w:szCs w:val="20"/>
        </w:rPr>
        <w:t>,</w:t>
      </w:r>
    </w:p>
    <w:p w14:paraId="2EC7B851" w14:textId="77777777" w:rsidR="00DD0428" w:rsidRDefault="00CD733F" w:rsidP="003309BB">
      <w:pPr>
        <w:jc w:val="both"/>
        <w:rPr>
          <w:szCs w:val="20"/>
        </w:rPr>
      </w:pPr>
      <w:r>
        <w:rPr>
          <w:szCs w:val="20"/>
        </w:rPr>
        <w:t xml:space="preserve">- </w:t>
      </w:r>
      <w:r w:rsidR="003309BB" w:rsidRPr="003309BB">
        <w:rPr>
          <w:szCs w:val="20"/>
        </w:rPr>
        <w:t>dla wykonanej warstwy być nie mniejszy niż określony</w:t>
      </w:r>
      <w:r w:rsidR="003309BB">
        <w:rPr>
          <w:szCs w:val="20"/>
        </w:rPr>
        <w:t xml:space="preserve"> zakres i częstotliwość badań i </w:t>
      </w:r>
      <w:r w:rsidR="003309BB" w:rsidRPr="003309BB">
        <w:rPr>
          <w:szCs w:val="20"/>
        </w:rPr>
        <w:t xml:space="preserve">pomiarów kontrolnych określony w Tabeli </w:t>
      </w:r>
      <w:r w:rsidR="00EC3B2C">
        <w:rPr>
          <w:szCs w:val="20"/>
        </w:rPr>
        <w:t>8</w:t>
      </w:r>
      <w:r w:rsidR="00DD0428">
        <w:rPr>
          <w:szCs w:val="20"/>
        </w:rPr>
        <w:t xml:space="preserve"> i 9</w:t>
      </w:r>
      <w:r w:rsidR="00EC3B2C">
        <w:rPr>
          <w:szCs w:val="20"/>
        </w:rPr>
        <w:t>.</w:t>
      </w:r>
    </w:p>
    <w:p w14:paraId="3EF6D677" w14:textId="77777777" w:rsidR="00EC3B2C" w:rsidRPr="00DE6DE0" w:rsidRDefault="00EC3B2C" w:rsidP="00DE6DE0">
      <w:pPr>
        <w:spacing w:before="0" w:after="200"/>
        <w:rPr>
          <w:szCs w:val="20"/>
        </w:rPr>
      </w:pPr>
      <w:r w:rsidRPr="00EC3B2C">
        <w:rPr>
          <w:szCs w:val="20"/>
        </w:rPr>
        <w:t>Tab</w:t>
      </w:r>
      <w:r w:rsidR="00CD733F">
        <w:rPr>
          <w:szCs w:val="20"/>
        </w:rPr>
        <w:t>ela</w:t>
      </w:r>
      <w:r w:rsidRPr="00EC3B2C">
        <w:rPr>
          <w:szCs w:val="20"/>
        </w:rPr>
        <w:t xml:space="preserve"> 8. </w:t>
      </w:r>
      <w:r w:rsidRPr="00EC3B2C">
        <w:rPr>
          <w:bCs/>
          <w:spacing w:val="-3"/>
          <w:kern w:val="3"/>
          <w:szCs w:val="20"/>
        </w:rPr>
        <w:t>Częstotliwość oraz zakres badań przy wykonywaniu podbudowy i warstwy mrozoochronnej z mieszanki kruszywa związanej cementem</w:t>
      </w:r>
    </w:p>
    <w:tbl>
      <w:tblPr>
        <w:tblW w:w="90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394"/>
        <w:gridCol w:w="1559"/>
        <w:gridCol w:w="2552"/>
      </w:tblGrid>
      <w:tr w:rsidR="00EC3B2C" w:rsidRPr="00EC3B2C" w14:paraId="6C343D1D" w14:textId="77777777" w:rsidTr="00A958BA">
        <w:trPr>
          <w:cantSplit/>
        </w:trPr>
        <w:tc>
          <w:tcPr>
            <w:tcW w:w="496" w:type="dxa"/>
            <w:vMerge w:val="restart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1E8E614F" w14:textId="77777777" w:rsidR="00EC3B2C" w:rsidRPr="00EC3B2C" w:rsidRDefault="00EC3B2C" w:rsidP="00F368BF">
            <w:pPr>
              <w:widowControl w:val="0"/>
              <w:numPr>
                <w:ilvl w:val="12"/>
                <w:numId w:val="0"/>
              </w:numPr>
              <w:suppressAutoHyphens/>
              <w:spacing w:before="0" w:after="0" w:line="240" w:lineRule="auto"/>
              <w:jc w:val="center"/>
              <w:rPr>
                <w:kern w:val="3"/>
                <w:szCs w:val="20"/>
              </w:rPr>
            </w:pPr>
            <w:r w:rsidRPr="00EC3B2C">
              <w:rPr>
                <w:kern w:val="3"/>
                <w:szCs w:val="20"/>
              </w:rPr>
              <w:t>Lp.</w:t>
            </w:r>
          </w:p>
        </w:tc>
        <w:tc>
          <w:tcPr>
            <w:tcW w:w="4394" w:type="dxa"/>
            <w:vMerge w:val="restart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14:paraId="5737D184" w14:textId="77777777" w:rsidR="00EC3B2C" w:rsidRPr="00EC3B2C" w:rsidRDefault="00EC3B2C" w:rsidP="00F368BF">
            <w:pPr>
              <w:widowControl w:val="0"/>
              <w:numPr>
                <w:ilvl w:val="12"/>
                <w:numId w:val="0"/>
              </w:numPr>
              <w:suppressAutoHyphens/>
              <w:spacing w:before="0" w:after="0" w:line="240" w:lineRule="auto"/>
              <w:jc w:val="center"/>
              <w:rPr>
                <w:kern w:val="3"/>
                <w:szCs w:val="20"/>
              </w:rPr>
            </w:pPr>
            <w:r w:rsidRPr="00EC3B2C">
              <w:rPr>
                <w:kern w:val="3"/>
                <w:szCs w:val="20"/>
              </w:rPr>
              <w:t>Wyszczególnienie badań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6D892D" w14:textId="77777777" w:rsidR="00EC3B2C" w:rsidRPr="00EC3B2C" w:rsidRDefault="00EC3B2C" w:rsidP="00F368BF">
            <w:pPr>
              <w:widowControl w:val="0"/>
              <w:numPr>
                <w:ilvl w:val="12"/>
                <w:numId w:val="0"/>
              </w:numPr>
              <w:suppressAutoHyphens/>
              <w:spacing w:before="0" w:after="0" w:line="240" w:lineRule="auto"/>
              <w:jc w:val="center"/>
              <w:rPr>
                <w:kern w:val="3"/>
                <w:szCs w:val="20"/>
              </w:rPr>
            </w:pPr>
            <w:r w:rsidRPr="00EC3B2C">
              <w:rPr>
                <w:kern w:val="3"/>
                <w:szCs w:val="20"/>
              </w:rPr>
              <w:t>Częstotliwość badań</w:t>
            </w:r>
          </w:p>
        </w:tc>
      </w:tr>
      <w:tr w:rsidR="00EC3B2C" w:rsidRPr="00EC3B2C" w14:paraId="00863EE5" w14:textId="77777777" w:rsidTr="00A958BA">
        <w:trPr>
          <w:cantSplit/>
        </w:trPr>
        <w:tc>
          <w:tcPr>
            <w:tcW w:w="496" w:type="dxa"/>
            <w:vMerge/>
            <w:tcBorders>
              <w:left w:val="single" w:sz="6" w:space="0" w:color="auto"/>
              <w:bottom w:val="double" w:sz="6" w:space="0" w:color="auto"/>
              <w:right w:val="single" w:sz="4" w:space="0" w:color="auto"/>
            </w:tcBorders>
          </w:tcPr>
          <w:p w14:paraId="2B198376" w14:textId="77777777" w:rsidR="00EC3B2C" w:rsidRPr="00EC3B2C" w:rsidRDefault="00EC3B2C" w:rsidP="00F368BF">
            <w:pPr>
              <w:widowControl w:val="0"/>
              <w:numPr>
                <w:ilvl w:val="12"/>
                <w:numId w:val="0"/>
              </w:numPr>
              <w:suppressAutoHyphens/>
              <w:spacing w:before="0" w:after="0" w:line="240" w:lineRule="auto"/>
              <w:jc w:val="center"/>
              <w:rPr>
                <w:kern w:val="3"/>
                <w:szCs w:val="20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bottom w:val="double" w:sz="6" w:space="0" w:color="auto"/>
            </w:tcBorders>
          </w:tcPr>
          <w:p w14:paraId="0CD51E83" w14:textId="77777777" w:rsidR="00EC3B2C" w:rsidRPr="00EC3B2C" w:rsidRDefault="00EC3B2C" w:rsidP="00F368BF">
            <w:pPr>
              <w:widowControl w:val="0"/>
              <w:numPr>
                <w:ilvl w:val="12"/>
                <w:numId w:val="0"/>
              </w:numPr>
              <w:suppressAutoHyphens/>
              <w:spacing w:before="0" w:after="0" w:line="240" w:lineRule="auto"/>
              <w:jc w:val="center"/>
              <w:rPr>
                <w:kern w:val="3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6700367E" w14:textId="77777777" w:rsidR="00EC3B2C" w:rsidRPr="00EC3B2C" w:rsidRDefault="00EC3B2C" w:rsidP="00F368BF">
            <w:pPr>
              <w:widowControl w:val="0"/>
              <w:numPr>
                <w:ilvl w:val="12"/>
                <w:numId w:val="0"/>
              </w:numPr>
              <w:suppressAutoHyphens/>
              <w:spacing w:before="0" w:after="0" w:line="240" w:lineRule="auto"/>
              <w:jc w:val="center"/>
              <w:rPr>
                <w:kern w:val="3"/>
                <w:szCs w:val="20"/>
              </w:rPr>
            </w:pPr>
            <w:r w:rsidRPr="00EC3B2C">
              <w:rPr>
                <w:kern w:val="3"/>
                <w:szCs w:val="20"/>
              </w:rPr>
              <w:t>Minimalna liczba badań na dziennej działce roboczej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0E3774BD" w14:textId="77777777" w:rsidR="00EC3B2C" w:rsidRPr="00EC3B2C" w:rsidRDefault="00EC3B2C" w:rsidP="00F368BF">
            <w:pPr>
              <w:widowControl w:val="0"/>
              <w:numPr>
                <w:ilvl w:val="12"/>
                <w:numId w:val="0"/>
              </w:numPr>
              <w:suppressAutoHyphens/>
              <w:spacing w:before="0" w:after="0" w:line="240" w:lineRule="auto"/>
              <w:jc w:val="center"/>
              <w:rPr>
                <w:kern w:val="3"/>
                <w:szCs w:val="20"/>
                <w:vertAlign w:val="superscript"/>
              </w:rPr>
            </w:pPr>
            <w:r w:rsidRPr="00EC3B2C">
              <w:rPr>
                <w:kern w:val="3"/>
                <w:szCs w:val="20"/>
              </w:rPr>
              <w:t>Maksymalna powierzchnia przypadająca na jedno badanie (m</w:t>
            </w:r>
            <w:r w:rsidRPr="00EC3B2C">
              <w:rPr>
                <w:kern w:val="3"/>
                <w:szCs w:val="20"/>
                <w:vertAlign w:val="superscript"/>
              </w:rPr>
              <w:t>2</w:t>
            </w:r>
            <w:r w:rsidRPr="00EC3B2C">
              <w:rPr>
                <w:kern w:val="3"/>
                <w:szCs w:val="20"/>
              </w:rPr>
              <w:t>)</w:t>
            </w:r>
          </w:p>
        </w:tc>
      </w:tr>
      <w:tr w:rsidR="00EC3B2C" w:rsidRPr="00EC3B2C" w14:paraId="260859C4" w14:textId="77777777" w:rsidTr="00A958BA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78E90" w14:textId="77777777" w:rsidR="00EC3B2C" w:rsidRPr="00EC3B2C" w:rsidRDefault="00EC3B2C" w:rsidP="00F368BF">
            <w:pPr>
              <w:widowControl w:val="0"/>
              <w:numPr>
                <w:ilvl w:val="12"/>
                <w:numId w:val="0"/>
              </w:numPr>
              <w:suppressAutoHyphens/>
              <w:spacing w:before="0" w:after="0" w:line="240" w:lineRule="auto"/>
              <w:jc w:val="center"/>
              <w:rPr>
                <w:kern w:val="3"/>
                <w:szCs w:val="20"/>
              </w:rPr>
            </w:pPr>
            <w:r w:rsidRPr="00EC3B2C">
              <w:rPr>
                <w:kern w:val="3"/>
                <w:szCs w:val="20"/>
              </w:rPr>
              <w:t>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950D12" w14:textId="24763694" w:rsidR="00EC3B2C" w:rsidRPr="00EC3B2C" w:rsidRDefault="00EC3B2C" w:rsidP="00F368BF">
            <w:pPr>
              <w:widowControl w:val="0"/>
              <w:numPr>
                <w:ilvl w:val="12"/>
                <w:numId w:val="0"/>
              </w:numPr>
              <w:suppressAutoHyphens/>
              <w:spacing w:before="0" w:after="0" w:line="240" w:lineRule="auto"/>
              <w:rPr>
                <w:kern w:val="3"/>
                <w:szCs w:val="20"/>
              </w:rPr>
            </w:pPr>
            <w:r w:rsidRPr="00EC3B2C">
              <w:rPr>
                <w:kern w:val="3"/>
                <w:szCs w:val="20"/>
              </w:rPr>
              <w:t xml:space="preserve">Uziarnienie mieszanki </w:t>
            </w:r>
            <w:r w:rsidRPr="00EC3B2C">
              <w:rPr>
                <w:kern w:val="3"/>
                <w:szCs w:val="20"/>
              </w:rPr>
              <w:tab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2339EB" w14:textId="77777777" w:rsidR="00EC3B2C" w:rsidRPr="00EC3B2C" w:rsidRDefault="00EC3B2C" w:rsidP="00F368BF">
            <w:pPr>
              <w:widowControl w:val="0"/>
              <w:numPr>
                <w:ilvl w:val="12"/>
                <w:numId w:val="0"/>
              </w:numPr>
              <w:suppressAutoHyphens/>
              <w:spacing w:before="0" w:after="0" w:line="240" w:lineRule="auto"/>
              <w:jc w:val="center"/>
              <w:rPr>
                <w:kern w:val="3"/>
                <w:szCs w:val="20"/>
              </w:rPr>
            </w:pPr>
            <w:r w:rsidRPr="00EC3B2C">
              <w:rPr>
                <w:kern w:val="3"/>
                <w:szCs w:val="20"/>
              </w:rPr>
              <w:t>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19FB2" w14:textId="77777777" w:rsidR="00EC3B2C" w:rsidRPr="00EC3B2C" w:rsidRDefault="00EC3B2C" w:rsidP="00F368BF">
            <w:pPr>
              <w:widowControl w:val="0"/>
              <w:numPr>
                <w:ilvl w:val="12"/>
                <w:numId w:val="0"/>
              </w:numPr>
              <w:suppressAutoHyphens/>
              <w:spacing w:before="0" w:after="0" w:line="240" w:lineRule="auto"/>
              <w:jc w:val="center"/>
              <w:rPr>
                <w:kern w:val="3"/>
                <w:szCs w:val="20"/>
              </w:rPr>
            </w:pPr>
            <w:r w:rsidRPr="00EC3B2C">
              <w:rPr>
                <w:kern w:val="3"/>
                <w:szCs w:val="20"/>
              </w:rPr>
              <w:t>3000</w:t>
            </w:r>
          </w:p>
        </w:tc>
      </w:tr>
      <w:tr w:rsidR="00EC3B2C" w:rsidRPr="00EC3B2C" w14:paraId="3E5F7421" w14:textId="77777777" w:rsidTr="00A958BA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86F79" w14:textId="77777777" w:rsidR="00EC3B2C" w:rsidRPr="00EC3B2C" w:rsidRDefault="00EC3B2C" w:rsidP="00F368BF">
            <w:pPr>
              <w:widowControl w:val="0"/>
              <w:numPr>
                <w:ilvl w:val="12"/>
                <w:numId w:val="0"/>
              </w:numPr>
              <w:suppressAutoHyphens/>
              <w:spacing w:before="0" w:after="0" w:line="240" w:lineRule="auto"/>
              <w:jc w:val="center"/>
              <w:rPr>
                <w:kern w:val="3"/>
                <w:szCs w:val="20"/>
              </w:rPr>
            </w:pPr>
            <w:r w:rsidRPr="00EC3B2C">
              <w:rPr>
                <w:kern w:val="3"/>
                <w:szCs w:val="20"/>
              </w:rPr>
              <w:t>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89426F" w14:textId="2637F87E" w:rsidR="00EC3B2C" w:rsidRPr="00EC3B2C" w:rsidRDefault="00EC3B2C" w:rsidP="001718DA">
            <w:pPr>
              <w:widowControl w:val="0"/>
              <w:numPr>
                <w:ilvl w:val="12"/>
                <w:numId w:val="0"/>
              </w:numPr>
              <w:suppressAutoHyphens/>
              <w:spacing w:before="0" w:after="0" w:line="240" w:lineRule="auto"/>
              <w:rPr>
                <w:kern w:val="3"/>
                <w:szCs w:val="20"/>
              </w:rPr>
            </w:pPr>
            <w:r w:rsidRPr="00EC3B2C">
              <w:rPr>
                <w:kern w:val="3"/>
                <w:szCs w:val="20"/>
              </w:rPr>
              <w:t xml:space="preserve">Zagęszczenie podbudowy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C66F1E" w14:textId="77777777" w:rsidR="00EC3B2C" w:rsidRPr="00EC3B2C" w:rsidRDefault="00EC3B2C" w:rsidP="00F368BF">
            <w:pPr>
              <w:widowControl w:val="0"/>
              <w:numPr>
                <w:ilvl w:val="12"/>
                <w:numId w:val="0"/>
              </w:numPr>
              <w:suppressAutoHyphens/>
              <w:spacing w:before="0" w:after="0" w:line="240" w:lineRule="auto"/>
              <w:jc w:val="center"/>
              <w:rPr>
                <w:kern w:val="3"/>
                <w:szCs w:val="20"/>
              </w:rPr>
            </w:pPr>
            <w:r w:rsidRPr="00EC3B2C">
              <w:rPr>
                <w:kern w:val="3"/>
                <w:szCs w:val="20"/>
              </w:rPr>
              <w:t>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A1C717" w14:textId="77777777" w:rsidR="00EC3B2C" w:rsidRPr="00EC3B2C" w:rsidRDefault="00EC3B2C" w:rsidP="00F368BF">
            <w:pPr>
              <w:widowControl w:val="0"/>
              <w:numPr>
                <w:ilvl w:val="12"/>
                <w:numId w:val="0"/>
              </w:numPr>
              <w:suppressAutoHyphens/>
              <w:spacing w:before="0" w:after="0" w:line="240" w:lineRule="auto"/>
              <w:jc w:val="center"/>
              <w:rPr>
                <w:kern w:val="3"/>
                <w:szCs w:val="20"/>
              </w:rPr>
            </w:pPr>
            <w:r w:rsidRPr="00EC3B2C">
              <w:rPr>
                <w:kern w:val="3"/>
                <w:szCs w:val="20"/>
              </w:rPr>
              <w:t>3000</w:t>
            </w:r>
          </w:p>
        </w:tc>
      </w:tr>
      <w:tr w:rsidR="00EC3B2C" w:rsidRPr="00EC3B2C" w14:paraId="5458740B" w14:textId="77777777" w:rsidTr="00A958BA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F6E75C" w14:textId="4C44D2DD" w:rsidR="00EC3B2C" w:rsidRPr="00EC3B2C" w:rsidRDefault="00EC3B2C" w:rsidP="00F368BF">
            <w:pPr>
              <w:widowControl w:val="0"/>
              <w:numPr>
                <w:ilvl w:val="12"/>
                <w:numId w:val="0"/>
              </w:numPr>
              <w:suppressAutoHyphens/>
              <w:spacing w:before="0" w:after="0" w:line="240" w:lineRule="auto"/>
              <w:jc w:val="center"/>
              <w:rPr>
                <w:kern w:val="3"/>
                <w:szCs w:val="20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DDA0C2" w14:textId="2C7C793D" w:rsidR="00EC3B2C" w:rsidRPr="00EC3B2C" w:rsidRDefault="00EC3B2C" w:rsidP="00F368BF">
            <w:pPr>
              <w:widowControl w:val="0"/>
              <w:numPr>
                <w:ilvl w:val="12"/>
                <w:numId w:val="0"/>
              </w:numPr>
              <w:suppressAutoHyphens/>
              <w:spacing w:before="0" w:after="0" w:line="240" w:lineRule="auto"/>
              <w:rPr>
                <w:kern w:val="3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6D03B4" w14:textId="3E43E3A4" w:rsidR="00EC3B2C" w:rsidRPr="00EC3B2C" w:rsidRDefault="00EC3B2C" w:rsidP="00F368BF">
            <w:pPr>
              <w:widowControl w:val="0"/>
              <w:numPr>
                <w:ilvl w:val="12"/>
                <w:numId w:val="0"/>
              </w:numPr>
              <w:suppressAutoHyphens/>
              <w:spacing w:before="0" w:after="0" w:line="240" w:lineRule="auto"/>
              <w:jc w:val="center"/>
              <w:rPr>
                <w:kern w:val="3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33BFF8" w14:textId="4D80D32F" w:rsidR="00EC3B2C" w:rsidRPr="00EC3B2C" w:rsidRDefault="00EC3B2C" w:rsidP="00F368BF">
            <w:pPr>
              <w:widowControl w:val="0"/>
              <w:numPr>
                <w:ilvl w:val="12"/>
                <w:numId w:val="0"/>
              </w:numPr>
              <w:suppressAutoHyphens/>
              <w:spacing w:before="0" w:after="0" w:line="240" w:lineRule="auto"/>
              <w:jc w:val="center"/>
              <w:rPr>
                <w:kern w:val="3"/>
                <w:szCs w:val="20"/>
              </w:rPr>
            </w:pPr>
          </w:p>
        </w:tc>
      </w:tr>
      <w:tr w:rsidR="00EC3B2C" w:rsidRPr="00EC3B2C" w14:paraId="022480E6" w14:textId="77777777" w:rsidTr="00A958BA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68B9DD" w14:textId="62328C49" w:rsidR="00EC3B2C" w:rsidRPr="00EC3B2C" w:rsidRDefault="001718DA" w:rsidP="00F368BF">
            <w:pPr>
              <w:widowControl w:val="0"/>
              <w:numPr>
                <w:ilvl w:val="12"/>
                <w:numId w:val="0"/>
              </w:numPr>
              <w:suppressAutoHyphens/>
              <w:spacing w:before="0" w:after="0" w:line="240" w:lineRule="auto"/>
              <w:jc w:val="center"/>
              <w:rPr>
                <w:kern w:val="3"/>
                <w:szCs w:val="20"/>
              </w:rPr>
            </w:pPr>
            <w:r>
              <w:rPr>
                <w:kern w:val="3"/>
                <w:szCs w:val="20"/>
              </w:rPr>
              <w:t>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CAF3465" w14:textId="77777777" w:rsidR="00EC3B2C" w:rsidRPr="00EC3B2C" w:rsidRDefault="00EC3B2C" w:rsidP="00F368BF">
            <w:pPr>
              <w:widowControl w:val="0"/>
              <w:numPr>
                <w:ilvl w:val="12"/>
                <w:numId w:val="0"/>
              </w:numPr>
              <w:suppressAutoHyphens/>
              <w:spacing w:before="0" w:after="0" w:line="240" w:lineRule="auto"/>
              <w:rPr>
                <w:kern w:val="3"/>
                <w:szCs w:val="20"/>
              </w:rPr>
            </w:pPr>
            <w:r w:rsidRPr="00EC3B2C">
              <w:rPr>
                <w:szCs w:val="20"/>
              </w:rPr>
              <w:t>Wytrzymałości na ściskanie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9C9C0" w14:textId="77777777" w:rsidR="00EC3B2C" w:rsidRPr="00EC3B2C" w:rsidRDefault="00EC3B2C" w:rsidP="00F368BF">
            <w:pPr>
              <w:widowControl w:val="0"/>
              <w:numPr>
                <w:ilvl w:val="12"/>
                <w:numId w:val="0"/>
              </w:numPr>
              <w:suppressAutoHyphens/>
              <w:spacing w:before="0" w:after="0" w:line="240" w:lineRule="auto"/>
              <w:jc w:val="center"/>
              <w:rPr>
                <w:kern w:val="3"/>
                <w:szCs w:val="20"/>
              </w:rPr>
            </w:pPr>
            <w:r w:rsidRPr="00EC3B2C">
              <w:rPr>
                <w:szCs w:val="20"/>
              </w:rPr>
              <w:t>3 próbki dziennie</w:t>
            </w:r>
          </w:p>
          <w:p w14:paraId="533DBA64" w14:textId="77777777" w:rsidR="00EC3B2C" w:rsidRPr="00EC3B2C" w:rsidRDefault="00EC3B2C" w:rsidP="00F368BF">
            <w:pPr>
              <w:widowControl w:val="0"/>
              <w:numPr>
                <w:ilvl w:val="12"/>
                <w:numId w:val="0"/>
              </w:numPr>
              <w:suppressAutoHyphens/>
              <w:spacing w:before="0" w:after="0" w:line="240" w:lineRule="auto"/>
              <w:jc w:val="center"/>
              <w:rPr>
                <w:kern w:val="3"/>
                <w:szCs w:val="20"/>
                <w:highlight w:val="yellow"/>
              </w:rPr>
            </w:pPr>
          </w:p>
        </w:tc>
      </w:tr>
      <w:tr w:rsidR="00EC3B2C" w:rsidRPr="00EC3B2C" w14:paraId="600D345F" w14:textId="77777777" w:rsidTr="00A958BA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1A09D" w14:textId="483CC108" w:rsidR="00EC3B2C" w:rsidRPr="00EC3B2C" w:rsidRDefault="001718DA" w:rsidP="00F368BF">
            <w:pPr>
              <w:widowControl w:val="0"/>
              <w:numPr>
                <w:ilvl w:val="12"/>
                <w:numId w:val="0"/>
              </w:numPr>
              <w:suppressAutoHyphens/>
              <w:spacing w:before="0" w:after="0" w:line="240" w:lineRule="auto"/>
              <w:jc w:val="center"/>
              <w:rPr>
                <w:kern w:val="3"/>
                <w:szCs w:val="20"/>
              </w:rPr>
            </w:pPr>
            <w:r>
              <w:rPr>
                <w:kern w:val="3"/>
                <w:szCs w:val="20"/>
              </w:rPr>
              <w:t>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B2B958F" w14:textId="77777777" w:rsidR="00EC3B2C" w:rsidRPr="00EC3B2C" w:rsidRDefault="00EC3B2C" w:rsidP="00F368BF">
            <w:pPr>
              <w:widowControl w:val="0"/>
              <w:numPr>
                <w:ilvl w:val="12"/>
                <w:numId w:val="0"/>
              </w:numPr>
              <w:suppressAutoHyphens/>
              <w:spacing w:before="0" w:after="0" w:line="240" w:lineRule="auto"/>
              <w:rPr>
                <w:szCs w:val="20"/>
              </w:rPr>
            </w:pPr>
            <w:r w:rsidRPr="00EC3B2C">
              <w:rPr>
                <w:szCs w:val="20"/>
              </w:rPr>
              <w:t>Mrozoodporność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15565A" w14:textId="77777777" w:rsidR="00EC3B2C" w:rsidRPr="00EC3B2C" w:rsidRDefault="00EC3B2C" w:rsidP="00F368BF">
            <w:pPr>
              <w:widowControl w:val="0"/>
              <w:numPr>
                <w:ilvl w:val="12"/>
                <w:numId w:val="0"/>
              </w:numPr>
              <w:suppressAutoHyphens/>
              <w:spacing w:before="0" w:after="0" w:line="240" w:lineRule="auto"/>
              <w:jc w:val="center"/>
              <w:rPr>
                <w:szCs w:val="20"/>
              </w:rPr>
            </w:pPr>
            <w:r w:rsidRPr="00EC3B2C">
              <w:rPr>
                <w:szCs w:val="20"/>
              </w:rPr>
              <w:t>Przy projektowaniu</w:t>
            </w:r>
            <w:r w:rsidR="00B22887">
              <w:rPr>
                <w:szCs w:val="20"/>
              </w:rPr>
              <w:t>, na etapie odcinka próbnego</w:t>
            </w:r>
            <w:r w:rsidRPr="00EC3B2C">
              <w:rPr>
                <w:szCs w:val="20"/>
              </w:rPr>
              <w:t xml:space="preserve"> i w przypadkach wątpliwych,  na zlecenie </w:t>
            </w:r>
            <w:r w:rsidR="00B24DBB">
              <w:rPr>
                <w:szCs w:val="20"/>
              </w:rPr>
              <w:t>Inżyniera/</w:t>
            </w:r>
            <w:r w:rsidRPr="00EC3B2C">
              <w:rPr>
                <w:szCs w:val="20"/>
              </w:rPr>
              <w:t>Inspektora Nadzoru</w:t>
            </w:r>
          </w:p>
          <w:p w14:paraId="379EBEDF" w14:textId="77777777" w:rsidR="00EC3B2C" w:rsidRPr="00EC3B2C" w:rsidRDefault="00EC3B2C" w:rsidP="00F368BF">
            <w:pPr>
              <w:widowControl w:val="0"/>
              <w:numPr>
                <w:ilvl w:val="12"/>
                <w:numId w:val="0"/>
              </w:numPr>
              <w:suppressAutoHyphens/>
              <w:spacing w:before="0" w:after="0" w:line="240" w:lineRule="auto"/>
              <w:jc w:val="center"/>
              <w:rPr>
                <w:kern w:val="3"/>
                <w:szCs w:val="20"/>
                <w:highlight w:val="yellow"/>
              </w:rPr>
            </w:pPr>
          </w:p>
        </w:tc>
      </w:tr>
      <w:tr w:rsidR="00EC3B2C" w:rsidRPr="00EC3B2C" w14:paraId="5D413AA7" w14:textId="77777777" w:rsidTr="00A958BA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9F05A9" w14:textId="5DC63B0D" w:rsidR="00EC3B2C" w:rsidRPr="00EC3B2C" w:rsidRDefault="001718DA" w:rsidP="00F368BF">
            <w:pPr>
              <w:widowControl w:val="0"/>
              <w:numPr>
                <w:ilvl w:val="12"/>
                <w:numId w:val="0"/>
              </w:numPr>
              <w:suppressAutoHyphens/>
              <w:spacing w:before="0" w:after="0" w:line="240" w:lineRule="auto"/>
              <w:jc w:val="center"/>
              <w:rPr>
                <w:kern w:val="3"/>
                <w:szCs w:val="20"/>
              </w:rPr>
            </w:pPr>
            <w:r>
              <w:rPr>
                <w:kern w:val="3"/>
                <w:szCs w:val="20"/>
              </w:rPr>
              <w:t>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A92CD6" w14:textId="77777777" w:rsidR="00EC3B2C" w:rsidRPr="00EC3B2C" w:rsidRDefault="00EC3B2C" w:rsidP="00F368BF">
            <w:pPr>
              <w:widowControl w:val="0"/>
              <w:numPr>
                <w:ilvl w:val="12"/>
                <w:numId w:val="0"/>
              </w:numPr>
              <w:suppressAutoHyphens/>
              <w:spacing w:before="0" w:after="0" w:line="240" w:lineRule="auto"/>
              <w:rPr>
                <w:szCs w:val="20"/>
              </w:rPr>
            </w:pPr>
            <w:r w:rsidRPr="00EC3B2C">
              <w:rPr>
                <w:szCs w:val="20"/>
              </w:rPr>
              <w:t>Właściwości kruszywa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2A051B" w14:textId="77777777" w:rsidR="00EC3B2C" w:rsidRPr="00EC3B2C" w:rsidRDefault="00EC3B2C" w:rsidP="00F368BF">
            <w:pPr>
              <w:widowControl w:val="0"/>
              <w:numPr>
                <w:ilvl w:val="12"/>
                <w:numId w:val="0"/>
              </w:numPr>
              <w:suppressAutoHyphens/>
              <w:spacing w:before="0" w:after="0" w:line="240" w:lineRule="auto"/>
              <w:jc w:val="center"/>
              <w:rPr>
                <w:szCs w:val="20"/>
              </w:rPr>
            </w:pPr>
            <w:r w:rsidRPr="00EC3B2C">
              <w:rPr>
                <w:szCs w:val="20"/>
              </w:rPr>
              <w:t>Dla każdej partii kruszywa i przy każdej zmianie kruszywa</w:t>
            </w:r>
          </w:p>
          <w:p w14:paraId="58129DEC" w14:textId="77777777" w:rsidR="00EC3B2C" w:rsidRPr="00EC3B2C" w:rsidRDefault="00EC3B2C" w:rsidP="00F368BF">
            <w:pPr>
              <w:widowControl w:val="0"/>
              <w:numPr>
                <w:ilvl w:val="12"/>
                <w:numId w:val="0"/>
              </w:numPr>
              <w:suppressAutoHyphens/>
              <w:spacing w:before="0" w:after="0" w:line="240" w:lineRule="auto"/>
              <w:jc w:val="center"/>
              <w:rPr>
                <w:kern w:val="3"/>
                <w:szCs w:val="20"/>
                <w:highlight w:val="yellow"/>
              </w:rPr>
            </w:pPr>
          </w:p>
        </w:tc>
      </w:tr>
      <w:tr w:rsidR="00EC3B2C" w:rsidRPr="00EC3B2C" w14:paraId="1BD2B590" w14:textId="77777777" w:rsidTr="00A958BA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74034B" w14:textId="18D45830" w:rsidR="00EC3B2C" w:rsidRPr="00EC3B2C" w:rsidRDefault="001718DA" w:rsidP="00F368BF">
            <w:pPr>
              <w:widowControl w:val="0"/>
              <w:numPr>
                <w:ilvl w:val="12"/>
                <w:numId w:val="0"/>
              </w:numPr>
              <w:suppressAutoHyphens/>
              <w:spacing w:before="0" w:after="0" w:line="240" w:lineRule="auto"/>
              <w:jc w:val="center"/>
              <w:rPr>
                <w:kern w:val="3"/>
                <w:szCs w:val="20"/>
              </w:rPr>
            </w:pPr>
            <w:r>
              <w:rPr>
                <w:kern w:val="3"/>
                <w:szCs w:val="20"/>
              </w:rPr>
              <w:t>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AF19EE" w14:textId="77777777" w:rsidR="00EC3B2C" w:rsidRPr="00EC3B2C" w:rsidRDefault="00EC3B2C" w:rsidP="00F368BF">
            <w:pPr>
              <w:widowControl w:val="0"/>
              <w:numPr>
                <w:ilvl w:val="12"/>
                <w:numId w:val="0"/>
              </w:numPr>
              <w:suppressAutoHyphens/>
              <w:spacing w:before="0" w:after="0" w:line="240" w:lineRule="auto"/>
              <w:rPr>
                <w:kern w:val="3"/>
                <w:szCs w:val="20"/>
              </w:rPr>
            </w:pPr>
            <w:r w:rsidRPr="00EC3B2C">
              <w:rPr>
                <w:kern w:val="3"/>
                <w:szCs w:val="20"/>
              </w:rPr>
              <w:t xml:space="preserve">Badanie właściwości innych niż uziarnienie mieszanki 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829674" w14:textId="77777777" w:rsidR="00EC3B2C" w:rsidRPr="00EC3B2C" w:rsidRDefault="00EC3B2C" w:rsidP="00F368BF">
            <w:pPr>
              <w:widowControl w:val="0"/>
              <w:numPr>
                <w:ilvl w:val="12"/>
                <w:numId w:val="0"/>
              </w:numPr>
              <w:suppressAutoHyphens/>
              <w:spacing w:before="0" w:after="0" w:line="240" w:lineRule="auto"/>
              <w:rPr>
                <w:kern w:val="3"/>
                <w:szCs w:val="20"/>
              </w:rPr>
            </w:pPr>
            <w:r w:rsidRPr="00EC3B2C">
              <w:rPr>
                <w:kern w:val="3"/>
                <w:szCs w:val="20"/>
              </w:rPr>
              <w:t>przy zatwierdzeniu materiału i przy każdej istotnej zmianie jego właściwości, zmianie złoża, zmianie producenta oraz w razie wątpliwości co do jakości wbudowywanej mieszanki.</w:t>
            </w:r>
          </w:p>
        </w:tc>
      </w:tr>
      <w:tr w:rsidR="00EC3B2C" w:rsidRPr="00EC3B2C" w14:paraId="5E063E96" w14:textId="77777777" w:rsidTr="00A958BA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8C0B7B" w14:textId="2547E395" w:rsidR="00EC3B2C" w:rsidRPr="00EC3B2C" w:rsidRDefault="001718DA" w:rsidP="00F368BF">
            <w:pPr>
              <w:widowControl w:val="0"/>
              <w:numPr>
                <w:ilvl w:val="12"/>
                <w:numId w:val="0"/>
              </w:numPr>
              <w:suppressAutoHyphens/>
              <w:spacing w:before="0" w:after="0" w:line="240" w:lineRule="auto"/>
              <w:jc w:val="center"/>
              <w:rPr>
                <w:kern w:val="3"/>
                <w:szCs w:val="20"/>
              </w:rPr>
            </w:pPr>
            <w:r>
              <w:rPr>
                <w:kern w:val="3"/>
                <w:szCs w:val="20"/>
              </w:rPr>
              <w:t>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A17A67" w14:textId="77777777" w:rsidR="00EC3B2C" w:rsidRPr="00EC3B2C" w:rsidRDefault="00EC3B2C" w:rsidP="00F368BF">
            <w:pPr>
              <w:widowControl w:val="0"/>
              <w:numPr>
                <w:ilvl w:val="12"/>
                <w:numId w:val="0"/>
              </w:numPr>
              <w:suppressAutoHyphens/>
              <w:spacing w:before="0" w:after="0" w:line="240" w:lineRule="auto"/>
              <w:rPr>
                <w:kern w:val="3"/>
                <w:szCs w:val="20"/>
              </w:rPr>
            </w:pPr>
            <w:r w:rsidRPr="00EC3B2C">
              <w:rPr>
                <w:kern w:val="3"/>
                <w:szCs w:val="20"/>
              </w:rPr>
              <w:t xml:space="preserve">Grubość warstwy 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E179B0" w14:textId="77777777" w:rsidR="00EC3B2C" w:rsidRPr="00EC3B2C" w:rsidRDefault="00EC3B2C" w:rsidP="00F368BF">
            <w:pPr>
              <w:widowControl w:val="0"/>
              <w:numPr>
                <w:ilvl w:val="12"/>
                <w:numId w:val="0"/>
              </w:numPr>
              <w:suppressAutoHyphens/>
              <w:spacing w:before="0" w:after="0" w:line="240" w:lineRule="auto"/>
              <w:jc w:val="center"/>
              <w:rPr>
                <w:kern w:val="3"/>
                <w:szCs w:val="20"/>
              </w:rPr>
            </w:pPr>
            <w:r w:rsidRPr="00EC3B2C">
              <w:rPr>
                <w:kern w:val="3"/>
                <w:szCs w:val="20"/>
              </w:rPr>
              <w:t>2  razy dziennie</w:t>
            </w:r>
          </w:p>
        </w:tc>
      </w:tr>
    </w:tbl>
    <w:p w14:paraId="6D12F599" w14:textId="77777777" w:rsidR="00A72817" w:rsidRDefault="00A72817" w:rsidP="00CD733F">
      <w:pPr>
        <w:rPr>
          <w:ins w:id="52" w:author="Rak Bartosz" w:date="2021-02-03T10:21:00Z"/>
          <w:szCs w:val="20"/>
        </w:rPr>
      </w:pPr>
      <w:ins w:id="53" w:author="Rak Bartosz" w:date="2021-02-03T10:21:00Z">
        <w:r>
          <w:rPr>
            <w:szCs w:val="20"/>
          </w:rPr>
          <w:br w:type="page"/>
        </w:r>
      </w:ins>
    </w:p>
    <w:p w14:paraId="309BEA24" w14:textId="588B24E3" w:rsidR="00EC3B2C" w:rsidRPr="00EC3B2C" w:rsidRDefault="00EC3B2C" w:rsidP="00CD733F">
      <w:pPr>
        <w:rPr>
          <w:kern w:val="3"/>
          <w:szCs w:val="20"/>
        </w:rPr>
      </w:pPr>
      <w:r w:rsidRPr="00EC3B2C">
        <w:rPr>
          <w:szCs w:val="20"/>
        </w:rPr>
        <w:t>Tab</w:t>
      </w:r>
      <w:r w:rsidR="00CD733F">
        <w:rPr>
          <w:szCs w:val="20"/>
        </w:rPr>
        <w:t>ela</w:t>
      </w:r>
      <w:r w:rsidRPr="00EC3B2C">
        <w:rPr>
          <w:szCs w:val="20"/>
        </w:rPr>
        <w:t xml:space="preserve"> 9. </w:t>
      </w:r>
      <w:r w:rsidRPr="00EC3B2C">
        <w:rPr>
          <w:kern w:val="3"/>
          <w:szCs w:val="20"/>
        </w:rPr>
        <w:t>Częstotliwość oraz zakres pomiarów wykonanej podbudowy</w:t>
      </w:r>
      <w:r w:rsidRPr="00EC3B2C">
        <w:rPr>
          <w:bCs/>
          <w:spacing w:val="-3"/>
          <w:kern w:val="3"/>
          <w:szCs w:val="20"/>
        </w:rPr>
        <w:t xml:space="preserve"> i warstwy mrozoochronnej z mieszanki kruszywa związanej cementem</w:t>
      </w:r>
    </w:p>
    <w:tbl>
      <w:tblPr>
        <w:tblW w:w="892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899"/>
        <w:gridCol w:w="5387"/>
      </w:tblGrid>
      <w:tr w:rsidR="00EC3B2C" w:rsidRPr="00EC3B2C" w14:paraId="681B43F3" w14:textId="77777777" w:rsidTr="00A958BA">
        <w:tc>
          <w:tcPr>
            <w:tcW w:w="637" w:type="dxa"/>
            <w:tcBorders>
              <w:bottom w:val="double" w:sz="6" w:space="0" w:color="auto"/>
            </w:tcBorders>
            <w:vAlign w:val="center"/>
          </w:tcPr>
          <w:p w14:paraId="68724543" w14:textId="77777777" w:rsidR="00EC3B2C" w:rsidRPr="00EC3B2C" w:rsidRDefault="00EC3B2C" w:rsidP="00F368BF">
            <w:pPr>
              <w:spacing w:before="0" w:after="0" w:line="240" w:lineRule="auto"/>
              <w:jc w:val="both"/>
              <w:rPr>
                <w:b/>
                <w:kern w:val="3"/>
                <w:szCs w:val="20"/>
              </w:rPr>
            </w:pPr>
            <w:r w:rsidRPr="00EC3B2C">
              <w:rPr>
                <w:kern w:val="3"/>
                <w:szCs w:val="20"/>
              </w:rPr>
              <w:t>Lp.</w:t>
            </w:r>
          </w:p>
        </w:tc>
        <w:tc>
          <w:tcPr>
            <w:tcW w:w="2899" w:type="dxa"/>
            <w:tcBorders>
              <w:bottom w:val="double" w:sz="6" w:space="0" w:color="auto"/>
            </w:tcBorders>
            <w:vAlign w:val="center"/>
          </w:tcPr>
          <w:p w14:paraId="02D8018C" w14:textId="77777777" w:rsidR="00EC3B2C" w:rsidRPr="00EC3B2C" w:rsidRDefault="00EC3B2C" w:rsidP="00F368BF">
            <w:pPr>
              <w:spacing w:before="0" w:after="0" w:line="240" w:lineRule="auto"/>
              <w:jc w:val="both"/>
              <w:rPr>
                <w:b/>
                <w:kern w:val="3"/>
                <w:szCs w:val="20"/>
              </w:rPr>
            </w:pPr>
            <w:r w:rsidRPr="00EC3B2C">
              <w:rPr>
                <w:kern w:val="3"/>
                <w:szCs w:val="20"/>
              </w:rPr>
              <w:t>Wyszczególnienie badań i pomiarów</w:t>
            </w:r>
          </w:p>
        </w:tc>
        <w:tc>
          <w:tcPr>
            <w:tcW w:w="5387" w:type="dxa"/>
            <w:tcBorders>
              <w:bottom w:val="double" w:sz="6" w:space="0" w:color="auto"/>
            </w:tcBorders>
            <w:vAlign w:val="center"/>
          </w:tcPr>
          <w:p w14:paraId="33C0020C" w14:textId="77777777" w:rsidR="00EC3B2C" w:rsidRPr="00EC3B2C" w:rsidRDefault="00EC3B2C" w:rsidP="00F368BF">
            <w:pPr>
              <w:spacing w:before="0" w:after="0" w:line="240" w:lineRule="auto"/>
              <w:jc w:val="both"/>
              <w:rPr>
                <w:b/>
                <w:kern w:val="3"/>
                <w:szCs w:val="20"/>
              </w:rPr>
            </w:pPr>
            <w:r w:rsidRPr="00EC3B2C">
              <w:rPr>
                <w:kern w:val="3"/>
                <w:szCs w:val="20"/>
              </w:rPr>
              <w:t>Minimalna częstotliwość pomiarów</w:t>
            </w:r>
          </w:p>
        </w:tc>
      </w:tr>
      <w:tr w:rsidR="00EC3B2C" w:rsidRPr="00EC3B2C" w14:paraId="3BEC4158" w14:textId="77777777" w:rsidTr="00A958BA">
        <w:tc>
          <w:tcPr>
            <w:tcW w:w="637" w:type="dxa"/>
            <w:tcBorders>
              <w:top w:val="nil"/>
            </w:tcBorders>
          </w:tcPr>
          <w:p w14:paraId="790ABDF4" w14:textId="77777777" w:rsidR="00EC3B2C" w:rsidRPr="00EC3B2C" w:rsidRDefault="00EC3B2C" w:rsidP="00F368BF">
            <w:pPr>
              <w:spacing w:before="0" w:after="0" w:line="240" w:lineRule="auto"/>
              <w:jc w:val="both"/>
              <w:rPr>
                <w:b/>
                <w:kern w:val="3"/>
                <w:szCs w:val="20"/>
              </w:rPr>
            </w:pPr>
            <w:r w:rsidRPr="00EC3B2C">
              <w:rPr>
                <w:kern w:val="3"/>
                <w:szCs w:val="20"/>
              </w:rPr>
              <w:t>1</w:t>
            </w:r>
          </w:p>
        </w:tc>
        <w:tc>
          <w:tcPr>
            <w:tcW w:w="2899" w:type="dxa"/>
            <w:tcBorders>
              <w:top w:val="nil"/>
            </w:tcBorders>
          </w:tcPr>
          <w:p w14:paraId="2C26436F" w14:textId="77777777" w:rsidR="00EC3B2C" w:rsidRPr="00EC3B2C" w:rsidRDefault="00EC3B2C" w:rsidP="00F368BF">
            <w:pPr>
              <w:spacing w:before="0" w:after="0" w:line="240" w:lineRule="auto"/>
              <w:jc w:val="both"/>
              <w:rPr>
                <w:b/>
                <w:kern w:val="3"/>
                <w:szCs w:val="20"/>
              </w:rPr>
            </w:pPr>
            <w:r w:rsidRPr="00EC3B2C">
              <w:rPr>
                <w:kern w:val="3"/>
                <w:szCs w:val="20"/>
              </w:rPr>
              <w:t xml:space="preserve">Szerokość  </w:t>
            </w:r>
          </w:p>
        </w:tc>
        <w:tc>
          <w:tcPr>
            <w:tcW w:w="5387" w:type="dxa"/>
            <w:tcBorders>
              <w:top w:val="nil"/>
            </w:tcBorders>
          </w:tcPr>
          <w:p w14:paraId="52F5D4A9" w14:textId="77777777" w:rsidR="00EC3B2C" w:rsidRPr="00EC3B2C" w:rsidRDefault="00EC3B2C" w:rsidP="00F368BF">
            <w:pPr>
              <w:spacing w:before="0" w:after="0" w:line="240" w:lineRule="auto"/>
              <w:jc w:val="both"/>
              <w:rPr>
                <w:b/>
                <w:kern w:val="3"/>
                <w:szCs w:val="20"/>
              </w:rPr>
            </w:pPr>
            <w:r w:rsidRPr="00EC3B2C">
              <w:rPr>
                <w:kern w:val="3"/>
                <w:szCs w:val="20"/>
              </w:rPr>
              <w:t>10 razy na 1 km</w:t>
            </w:r>
          </w:p>
        </w:tc>
      </w:tr>
      <w:tr w:rsidR="00EC3B2C" w:rsidRPr="00EC3B2C" w14:paraId="0A8C8505" w14:textId="77777777" w:rsidTr="00A958BA">
        <w:tc>
          <w:tcPr>
            <w:tcW w:w="637" w:type="dxa"/>
          </w:tcPr>
          <w:p w14:paraId="7193A0A9" w14:textId="77777777" w:rsidR="00EC3B2C" w:rsidRPr="00EC3B2C" w:rsidRDefault="00EC3B2C" w:rsidP="00F368BF">
            <w:pPr>
              <w:spacing w:before="0" w:after="0" w:line="240" w:lineRule="auto"/>
              <w:jc w:val="both"/>
              <w:rPr>
                <w:b/>
                <w:kern w:val="3"/>
                <w:szCs w:val="20"/>
              </w:rPr>
            </w:pPr>
            <w:r w:rsidRPr="00EC3B2C">
              <w:rPr>
                <w:kern w:val="3"/>
                <w:szCs w:val="20"/>
              </w:rPr>
              <w:t>2</w:t>
            </w:r>
          </w:p>
        </w:tc>
        <w:tc>
          <w:tcPr>
            <w:tcW w:w="2899" w:type="dxa"/>
          </w:tcPr>
          <w:p w14:paraId="47876F7A" w14:textId="77777777" w:rsidR="00EC3B2C" w:rsidRPr="00EC3B2C" w:rsidRDefault="00EC3B2C" w:rsidP="00F368BF">
            <w:pPr>
              <w:spacing w:before="0" w:after="0" w:line="240" w:lineRule="auto"/>
              <w:jc w:val="both"/>
              <w:rPr>
                <w:b/>
                <w:kern w:val="3"/>
                <w:szCs w:val="20"/>
              </w:rPr>
            </w:pPr>
            <w:r w:rsidRPr="00EC3B2C">
              <w:rPr>
                <w:kern w:val="3"/>
                <w:szCs w:val="20"/>
              </w:rPr>
              <w:t>Równość podłużna</w:t>
            </w:r>
            <w:r w:rsidRPr="00EC3B2C">
              <w:rPr>
                <w:kern w:val="3"/>
                <w:szCs w:val="20"/>
                <w:vertAlign w:val="superscript"/>
              </w:rPr>
              <w:t>*)</w:t>
            </w:r>
          </w:p>
        </w:tc>
        <w:tc>
          <w:tcPr>
            <w:tcW w:w="5387" w:type="dxa"/>
          </w:tcPr>
          <w:p w14:paraId="31CC6D5E" w14:textId="77777777" w:rsidR="00EC3B2C" w:rsidRPr="00EC3B2C" w:rsidRDefault="00EC3B2C" w:rsidP="00F368BF">
            <w:pPr>
              <w:spacing w:before="0" w:after="0" w:line="240" w:lineRule="auto"/>
              <w:jc w:val="both"/>
              <w:rPr>
                <w:b/>
                <w:kern w:val="3"/>
                <w:szCs w:val="20"/>
              </w:rPr>
            </w:pPr>
            <w:r w:rsidRPr="00EC3B2C">
              <w:rPr>
                <w:kern w:val="3"/>
                <w:szCs w:val="20"/>
              </w:rPr>
              <w:t>w sposób ciągły na każdym pasie ruchu łatą długości 4m lub metodą równoważną (planografem)</w:t>
            </w:r>
          </w:p>
        </w:tc>
      </w:tr>
      <w:tr w:rsidR="00EC3B2C" w:rsidRPr="00EC3B2C" w14:paraId="3F0159B1" w14:textId="77777777" w:rsidTr="00A958BA">
        <w:tc>
          <w:tcPr>
            <w:tcW w:w="637" w:type="dxa"/>
          </w:tcPr>
          <w:p w14:paraId="4BD7CA70" w14:textId="77777777" w:rsidR="00EC3B2C" w:rsidRPr="00EC3B2C" w:rsidRDefault="00EC3B2C" w:rsidP="00F368BF">
            <w:pPr>
              <w:spacing w:before="0" w:after="0" w:line="240" w:lineRule="auto"/>
              <w:jc w:val="both"/>
              <w:rPr>
                <w:b/>
                <w:kern w:val="3"/>
                <w:szCs w:val="20"/>
              </w:rPr>
            </w:pPr>
            <w:r w:rsidRPr="00EC3B2C">
              <w:rPr>
                <w:kern w:val="3"/>
                <w:szCs w:val="20"/>
              </w:rPr>
              <w:t>3</w:t>
            </w:r>
          </w:p>
        </w:tc>
        <w:tc>
          <w:tcPr>
            <w:tcW w:w="2899" w:type="dxa"/>
          </w:tcPr>
          <w:p w14:paraId="307DF851" w14:textId="77777777" w:rsidR="00EC3B2C" w:rsidRPr="00EC3B2C" w:rsidRDefault="00EC3B2C" w:rsidP="00F368BF">
            <w:pPr>
              <w:spacing w:before="0" w:after="0" w:line="240" w:lineRule="auto"/>
              <w:jc w:val="both"/>
              <w:rPr>
                <w:b/>
                <w:kern w:val="3"/>
                <w:szCs w:val="20"/>
              </w:rPr>
            </w:pPr>
            <w:r w:rsidRPr="00EC3B2C">
              <w:rPr>
                <w:kern w:val="3"/>
                <w:szCs w:val="20"/>
              </w:rPr>
              <w:t>Równość poprzeczna</w:t>
            </w:r>
            <w:r w:rsidRPr="00EC3B2C">
              <w:rPr>
                <w:kern w:val="3"/>
                <w:szCs w:val="20"/>
                <w:vertAlign w:val="superscript"/>
              </w:rPr>
              <w:t>*)</w:t>
            </w:r>
          </w:p>
        </w:tc>
        <w:tc>
          <w:tcPr>
            <w:tcW w:w="5387" w:type="dxa"/>
          </w:tcPr>
          <w:p w14:paraId="6BABF5CB" w14:textId="77777777" w:rsidR="00EC3B2C" w:rsidRPr="00EC3B2C" w:rsidRDefault="00EC3B2C" w:rsidP="00F368BF">
            <w:pPr>
              <w:spacing w:before="0" w:after="0" w:line="240" w:lineRule="auto"/>
              <w:jc w:val="both"/>
              <w:rPr>
                <w:b/>
                <w:kern w:val="3"/>
                <w:szCs w:val="20"/>
              </w:rPr>
            </w:pPr>
            <w:r w:rsidRPr="00EC3B2C">
              <w:rPr>
                <w:kern w:val="3"/>
                <w:szCs w:val="20"/>
              </w:rPr>
              <w:t>10 razy na 1 km łatą długości 2m</w:t>
            </w:r>
          </w:p>
        </w:tc>
      </w:tr>
      <w:tr w:rsidR="00EC3B2C" w:rsidRPr="00EC3B2C" w14:paraId="625470A8" w14:textId="77777777" w:rsidTr="00A958BA">
        <w:tc>
          <w:tcPr>
            <w:tcW w:w="637" w:type="dxa"/>
          </w:tcPr>
          <w:p w14:paraId="31DAB956" w14:textId="77777777" w:rsidR="00EC3B2C" w:rsidRPr="00EC3B2C" w:rsidRDefault="00EC3B2C" w:rsidP="00F368BF">
            <w:pPr>
              <w:spacing w:before="0" w:after="0" w:line="240" w:lineRule="auto"/>
              <w:jc w:val="both"/>
              <w:rPr>
                <w:b/>
                <w:kern w:val="3"/>
                <w:szCs w:val="20"/>
              </w:rPr>
            </w:pPr>
            <w:r w:rsidRPr="00EC3B2C">
              <w:rPr>
                <w:kern w:val="3"/>
                <w:szCs w:val="20"/>
              </w:rPr>
              <w:t>4</w:t>
            </w:r>
          </w:p>
        </w:tc>
        <w:tc>
          <w:tcPr>
            <w:tcW w:w="2899" w:type="dxa"/>
          </w:tcPr>
          <w:p w14:paraId="2F04F082" w14:textId="77777777" w:rsidR="00EC3B2C" w:rsidRPr="00EC3B2C" w:rsidRDefault="00EC3B2C" w:rsidP="00F368BF">
            <w:pPr>
              <w:spacing w:before="0" w:after="0" w:line="240" w:lineRule="auto"/>
              <w:jc w:val="both"/>
              <w:rPr>
                <w:b/>
                <w:kern w:val="3"/>
                <w:szCs w:val="20"/>
              </w:rPr>
            </w:pPr>
            <w:r w:rsidRPr="00EC3B2C">
              <w:rPr>
                <w:kern w:val="3"/>
                <w:szCs w:val="20"/>
              </w:rPr>
              <w:t>Spadki poprzeczne</w:t>
            </w:r>
            <w:r w:rsidRPr="00EC3B2C">
              <w:rPr>
                <w:kern w:val="3"/>
                <w:szCs w:val="20"/>
                <w:vertAlign w:val="superscript"/>
              </w:rPr>
              <w:t>**)</w:t>
            </w:r>
          </w:p>
        </w:tc>
        <w:tc>
          <w:tcPr>
            <w:tcW w:w="5387" w:type="dxa"/>
            <w:tcBorders>
              <w:bottom w:val="nil"/>
            </w:tcBorders>
          </w:tcPr>
          <w:p w14:paraId="6B8B8404" w14:textId="77777777" w:rsidR="00EC3B2C" w:rsidRPr="00EC3B2C" w:rsidRDefault="00EC3B2C" w:rsidP="00F368BF">
            <w:pPr>
              <w:spacing w:before="0" w:after="0" w:line="240" w:lineRule="auto"/>
              <w:jc w:val="both"/>
              <w:rPr>
                <w:b/>
                <w:kern w:val="3"/>
                <w:szCs w:val="20"/>
              </w:rPr>
            </w:pPr>
            <w:r w:rsidRPr="00EC3B2C">
              <w:rPr>
                <w:kern w:val="3"/>
                <w:szCs w:val="20"/>
              </w:rPr>
              <w:t>10 razy na 1 km</w:t>
            </w:r>
          </w:p>
        </w:tc>
      </w:tr>
      <w:tr w:rsidR="00EC3B2C" w:rsidRPr="00EC3B2C" w14:paraId="3034F90E" w14:textId="77777777" w:rsidTr="00A958BA">
        <w:trPr>
          <w:cantSplit/>
        </w:trPr>
        <w:tc>
          <w:tcPr>
            <w:tcW w:w="637" w:type="dxa"/>
          </w:tcPr>
          <w:p w14:paraId="5C72C9C0" w14:textId="77777777" w:rsidR="00EC3B2C" w:rsidRPr="00EC3B2C" w:rsidRDefault="00EC3B2C" w:rsidP="00F368BF">
            <w:pPr>
              <w:spacing w:before="0" w:after="0" w:line="240" w:lineRule="auto"/>
              <w:jc w:val="both"/>
              <w:rPr>
                <w:b/>
                <w:kern w:val="3"/>
                <w:szCs w:val="20"/>
              </w:rPr>
            </w:pPr>
            <w:r w:rsidRPr="00EC3B2C">
              <w:rPr>
                <w:kern w:val="3"/>
                <w:szCs w:val="20"/>
              </w:rPr>
              <w:t>5</w:t>
            </w:r>
          </w:p>
        </w:tc>
        <w:tc>
          <w:tcPr>
            <w:tcW w:w="2899" w:type="dxa"/>
          </w:tcPr>
          <w:p w14:paraId="3AB2BA18" w14:textId="77777777" w:rsidR="00EC3B2C" w:rsidRPr="00EC3B2C" w:rsidRDefault="00EC3B2C" w:rsidP="00F368BF">
            <w:pPr>
              <w:spacing w:before="0" w:after="0" w:line="240" w:lineRule="auto"/>
              <w:jc w:val="both"/>
              <w:rPr>
                <w:b/>
                <w:kern w:val="3"/>
                <w:szCs w:val="20"/>
              </w:rPr>
            </w:pPr>
            <w:r w:rsidRPr="00EC3B2C">
              <w:rPr>
                <w:kern w:val="3"/>
                <w:szCs w:val="20"/>
              </w:rPr>
              <w:t>Rzędne wysokościowe</w:t>
            </w:r>
          </w:p>
        </w:tc>
        <w:tc>
          <w:tcPr>
            <w:tcW w:w="5387" w:type="dxa"/>
            <w:shd w:val="clear" w:color="auto" w:fill="auto"/>
          </w:tcPr>
          <w:p w14:paraId="759A0168" w14:textId="77777777" w:rsidR="00EC3B2C" w:rsidRPr="00EC3B2C" w:rsidRDefault="00EC3B2C" w:rsidP="00F368BF">
            <w:pPr>
              <w:spacing w:before="0" w:after="0" w:line="240" w:lineRule="auto"/>
              <w:jc w:val="both"/>
              <w:rPr>
                <w:kern w:val="3"/>
                <w:szCs w:val="20"/>
              </w:rPr>
            </w:pPr>
            <w:r w:rsidRPr="00EC3B2C">
              <w:rPr>
                <w:kern w:val="3"/>
                <w:szCs w:val="20"/>
              </w:rPr>
              <w:t>dla każdej jezdni  co 20m na odcinkach prostych i co 10m na łukach; w osi jezdni i na jej krawędziach</w:t>
            </w:r>
          </w:p>
        </w:tc>
      </w:tr>
      <w:tr w:rsidR="00EC3B2C" w:rsidRPr="00EC3B2C" w14:paraId="5FBBF710" w14:textId="77777777" w:rsidTr="00A958BA">
        <w:trPr>
          <w:cantSplit/>
        </w:trPr>
        <w:tc>
          <w:tcPr>
            <w:tcW w:w="637" w:type="dxa"/>
          </w:tcPr>
          <w:p w14:paraId="7B4354BD" w14:textId="77777777" w:rsidR="00EC3B2C" w:rsidRPr="00EC3B2C" w:rsidRDefault="00EC3B2C" w:rsidP="00F368BF">
            <w:pPr>
              <w:spacing w:before="0" w:after="0" w:line="240" w:lineRule="auto"/>
              <w:jc w:val="both"/>
              <w:rPr>
                <w:b/>
                <w:kern w:val="3"/>
                <w:szCs w:val="20"/>
              </w:rPr>
            </w:pPr>
            <w:r w:rsidRPr="00EC3B2C">
              <w:rPr>
                <w:kern w:val="3"/>
                <w:szCs w:val="20"/>
              </w:rPr>
              <w:t>6</w:t>
            </w:r>
          </w:p>
        </w:tc>
        <w:tc>
          <w:tcPr>
            <w:tcW w:w="2899" w:type="dxa"/>
          </w:tcPr>
          <w:p w14:paraId="6116E1E0" w14:textId="77777777" w:rsidR="00EC3B2C" w:rsidRPr="00EC3B2C" w:rsidRDefault="00EC3B2C" w:rsidP="00F368BF">
            <w:pPr>
              <w:spacing w:before="0" w:after="0" w:line="240" w:lineRule="auto"/>
              <w:jc w:val="both"/>
              <w:rPr>
                <w:b/>
                <w:kern w:val="3"/>
                <w:szCs w:val="20"/>
              </w:rPr>
            </w:pPr>
            <w:r w:rsidRPr="00EC3B2C">
              <w:rPr>
                <w:kern w:val="3"/>
                <w:szCs w:val="20"/>
              </w:rPr>
              <w:t>Ukształtowanie osi w planie</w:t>
            </w:r>
          </w:p>
        </w:tc>
        <w:tc>
          <w:tcPr>
            <w:tcW w:w="5387" w:type="dxa"/>
            <w:shd w:val="clear" w:color="auto" w:fill="auto"/>
          </w:tcPr>
          <w:p w14:paraId="45E43B19" w14:textId="77777777" w:rsidR="00EC3B2C" w:rsidRPr="00EC3B2C" w:rsidRDefault="00EC3B2C" w:rsidP="00F368BF">
            <w:pPr>
              <w:spacing w:before="0" w:after="0" w:line="240" w:lineRule="auto"/>
              <w:jc w:val="both"/>
              <w:rPr>
                <w:b/>
                <w:kern w:val="3"/>
                <w:szCs w:val="20"/>
              </w:rPr>
            </w:pPr>
            <w:r w:rsidRPr="00EC3B2C">
              <w:rPr>
                <w:kern w:val="3"/>
                <w:szCs w:val="20"/>
              </w:rPr>
              <w:t>10 razy na 1 km</w:t>
            </w:r>
          </w:p>
        </w:tc>
      </w:tr>
      <w:tr w:rsidR="00EC3B2C" w:rsidRPr="00EC3B2C" w14:paraId="3029706C" w14:textId="77777777" w:rsidTr="00A958BA">
        <w:tc>
          <w:tcPr>
            <w:tcW w:w="637" w:type="dxa"/>
          </w:tcPr>
          <w:p w14:paraId="4901F781" w14:textId="77777777" w:rsidR="00EC3B2C" w:rsidRPr="00EC3B2C" w:rsidRDefault="00EC3B2C" w:rsidP="00F368BF">
            <w:pPr>
              <w:spacing w:before="0" w:after="0" w:line="240" w:lineRule="auto"/>
              <w:jc w:val="both"/>
              <w:rPr>
                <w:kern w:val="3"/>
                <w:szCs w:val="20"/>
              </w:rPr>
            </w:pPr>
            <w:r w:rsidRPr="00EC3B2C">
              <w:rPr>
                <w:kern w:val="3"/>
                <w:szCs w:val="20"/>
              </w:rPr>
              <w:t>7</w:t>
            </w:r>
          </w:p>
        </w:tc>
        <w:tc>
          <w:tcPr>
            <w:tcW w:w="2899" w:type="dxa"/>
          </w:tcPr>
          <w:p w14:paraId="6B80EFC5" w14:textId="77777777" w:rsidR="00EC3B2C" w:rsidRPr="00EC3B2C" w:rsidRDefault="00EC3B2C" w:rsidP="00F368BF">
            <w:pPr>
              <w:spacing w:before="0" w:after="0" w:line="240" w:lineRule="auto"/>
              <w:jc w:val="both"/>
              <w:rPr>
                <w:kern w:val="3"/>
                <w:szCs w:val="20"/>
              </w:rPr>
            </w:pPr>
            <w:r w:rsidRPr="00EC3B2C">
              <w:rPr>
                <w:kern w:val="3"/>
                <w:szCs w:val="20"/>
              </w:rPr>
              <w:t xml:space="preserve">Grubość </w:t>
            </w:r>
          </w:p>
        </w:tc>
        <w:tc>
          <w:tcPr>
            <w:tcW w:w="5387" w:type="dxa"/>
          </w:tcPr>
          <w:p w14:paraId="4C7B4596" w14:textId="77777777" w:rsidR="00EC3B2C" w:rsidRPr="00EC3B2C" w:rsidRDefault="00EC3B2C" w:rsidP="00F368BF">
            <w:pPr>
              <w:spacing w:before="0" w:after="0" w:line="240" w:lineRule="auto"/>
              <w:jc w:val="both"/>
              <w:rPr>
                <w:kern w:val="3"/>
                <w:szCs w:val="20"/>
              </w:rPr>
            </w:pPr>
            <w:r w:rsidRPr="00EC3B2C">
              <w:rPr>
                <w:kern w:val="3"/>
                <w:szCs w:val="20"/>
              </w:rPr>
              <w:t>10 razy na 1 km</w:t>
            </w:r>
          </w:p>
        </w:tc>
      </w:tr>
    </w:tbl>
    <w:p w14:paraId="40CAAC69" w14:textId="77777777" w:rsidR="00EC3B2C" w:rsidRDefault="00EC3B2C" w:rsidP="00EC3B2C">
      <w:pPr>
        <w:jc w:val="both"/>
        <w:rPr>
          <w:szCs w:val="20"/>
        </w:rPr>
      </w:pPr>
      <w:r w:rsidRPr="00EC3B2C">
        <w:rPr>
          <w:szCs w:val="20"/>
        </w:rPr>
        <w:t>*) Dodatkowe pomiary spadków poprzecznych i ukształtowania osi w planie należy wykonać w pun</w:t>
      </w:r>
      <w:r>
        <w:rPr>
          <w:szCs w:val="20"/>
        </w:rPr>
        <w:t>ktach głównych łuków poziomych.</w:t>
      </w:r>
    </w:p>
    <w:p w14:paraId="3A45156E" w14:textId="77777777" w:rsidR="00DD0428" w:rsidRPr="00B909DF" w:rsidRDefault="00DD0428" w:rsidP="00DD0428">
      <w:pPr>
        <w:rPr>
          <w:rFonts w:cs="Arial"/>
          <w:szCs w:val="20"/>
        </w:rPr>
      </w:pPr>
      <w:r w:rsidRPr="00B909DF">
        <w:rPr>
          <w:rFonts w:cs="Arial"/>
          <w:szCs w:val="20"/>
        </w:rPr>
        <w:t xml:space="preserve">Dopuszczalne tolerancje wobec poszczególnych cech geometrycznych wykonanej warstwy podano w </w:t>
      </w:r>
      <w:r>
        <w:rPr>
          <w:rFonts w:cs="Arial"/>
          <w:szCs w:val="20"/>
        </w:rPr>
        <w:t>Tabeli</w:t>
      </w:r>
      <w:r w:rsidRPr="00B909DF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10</w:t>
      </w:r>
      <w:r w:rsidRPr="00B909DF">
        <w:rPr>
          <w:rFonts w:cs="Arial"/>
          <w:szCs w:val="20"/>
        </w:rPr>
        <w:t>.</w:t>
      </w:r>
    </w:p>
    <w:p w14:paraId="0753FC46" w14:textId="77777777" w:rsidR="00EC3B2C" w:rsidRPr="00EC3B2C" w:rsidRDefault="00EC3B2C" w:rsidP="00CD733F">
      <w:pPr>
        <w:rPr>
          <w:kern w:val="3"/>
          <w:szCs w:val="20"/>
        </w:rPr>
      </w:pPr>
      <w:r w:rsidRPr="00EC3B2C">
        <w:rPr>
          <w:szCs w:val="20"/>
        </w:rPr>
        <w:t>Tab</w:t>
      </w:r>
      <w:r w:rsidR="00CD733F">
        <w:rPr>
          <w:szCs w:val="20"/>
        </w:rPr>
        <w:t>ela</w:t>
      </w:r>
      <w:r w:rsidRPr="00EC3B2C">
        <w:rPr>
          <w:szCs w:val="20"/>
        </w:rPr>
        <w:t xml:space="preserve"> 10. </w:t>
      </w:r>
      <w:r w:rsidRPr="00EC3B2C">
        <w:rPr>
          <w:bCs/>
          <w:kern w:val="3"/>
          <w:szCs w:val="20"/>
        </w:rPr>
        <w:t>Dopuszczalne tolerancje dla wymaganych cech geometrycznych podbudowy</w:t>
      </w:r>
      <w:r w:rsidR="00CD733F">
        <w:rPr>
          <w:bCs/>
          <w:spacing w:val="-3"/>
          <w:kern w:val="3"/>
          <w:szCs w:val="20"/>
        </w:rPr>
        <w:t xml:space="preserve"> i </w:t>
      </w:r>
      <w:r w:rsidRPr="00EC3B2C">
        <w:rPr>
          <w:bCs/>
          <w:spacing w:val="-3"/>
          <w:kern w:val="3"/>
          <w:szCs w:val="20"/>
        </w:rPr>
        <w:t>warstwy mrozoochronnej z mieszanki kruszywa związanej cementem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005"/>
        <w:gridCol w:w="5387"/>
      </w:tblGrid>
      <w:tr w:rsidR="00EC3B2C" w:rsidRPr="00EC3B2C" w14:paraId="402AB100" w14:textId="77777777" w:rsidTr="00A958BA">
        <w:tc>
          <w:tcPr>
            <w:tcW w:w="534" w:type="dxa"/>
            <w:shd w:val="clear" w:color="auto" w:fill="auto"/>
          </w:tcPr>
          <w:p w14:paraId="3C01BEB4" w14:textId="77777777" w:rsidR="00EC3B2C" w:rsidRPr="00EC3B2C" w:rsidRDefault="00EC3B2C" w:rsidP="00F368BF">
            <w:pPr>
              <w:spacing w:before="0" w:after="0" w:line="240" w:lineRule="auto"/>
              <w:jc w:val="both"/>
              <w:rPr>
                <w:bCs/>
                <w:kern w:val="3"/>
                <w:szCs w:val="20"/>
              </w:rPr>
            </w:pPr>
            <w:r w:rsidRPr="00EC3B2C">
              <w:rPr>
                <w:bCs/>
                <w:kern w:val="3"/>
                <w:szCs w:val="20"/>
              </w:rPr>
              <w:t>Lp</w:t>
            </w:r>
          </w:p>
        </w:tc>
        <w:tc>
          <w:tcPr>
            <w:tcW w:w="3005" w:type="dxa"/>
            <w:shd w:val="clear" w:color="auto" w:fill="auto"/>
          </w:tcPr>
          <w:p w14:paraId="29FDDEDA" w14:textId="77777777" w:rsidR="00EC3B2C" w:rsidRPr="00EC3B2C" w:rsidRDefault="00EC3B2C" w:rsidP="00F368BF">
            <w:pPr>
              <w:spacing w:before="0" w:after="0" w:line="240" w:lineRule="auto"/>
              <w:jc w:val="both"/>
              <w:rPr>
                <w:bCs/>
                <w:kern w:val="3"/>
                <w:szCs w:val="20"/>
              </w:rPr>
            </w:pPr>
            <w:r w:rsidRPr="00EC3B2C">
              <w:rPr>
                <w:bCs/>
                <w:kern w:val="3"/>
                <w:szCs w:val="20"/>
              </w:rPr>
              <w:t>Cecha mierzona</w:t>
            </w:r>
          </w:p>
        </w:tc>
        <w:tc>
          <w:tcPr>
            <w:tcW w:w="5387" w:type="dxa"/>
            <w:shd w:val="clear" w:color="auto" w:fill="auto"/>
          </w:tcPr>
          <w:p w14:paraId="0B5B1469" w14:textId="77777777" w:rsidR="00EC3B2C" w:rsidRPr="00EC3B2C" w:rsidRDefault="00EC3B2C" w:rsidP="00F368BF">
            <w:pPr>
              <w:spacing w:before="0" w:after="0" w:line="240" w:lineRule="auto"/>
              <w:jc w:val="both"/>
              <w:rPr>
                <w:bCs/>
                <w:kern w:val="3"/>
                <w:szCs w:val="20"/>
              </w:rPr>
            </w:pPr>
            <w:r w:rsidRPr="00EC3B2C">
              <w:rPr>
                <w:bCs/>
                <w:kern w:val="3"/>
                <w:szCs w:val="20"/>
              </w:rPr>
              <w:t>Tolerancja</w:t>
            </w:r>
          </w:p>
        </w:tc>
      </w:tr>
      <w:tr w:rsidR="00EC3B2C" w:rsidRPr="00EC3B2C" w14:paraId="2FE3DD7B" w14:textId="77777777" w:rsidTr="00A958BA">
        <w:tc>
          <w:tcPr>
            <w:tcW w:w="534" w:type="dxa"/>
            <w:shd w:val="clear" w:color="auto" w:fill="auto"/>
          </w:tcPr>
          <w:p w14:paraId="40D510F6" w14:textId="77777777" w:rsidR="00EC3B2C" w:rsidRPr="00EC3B2C" w:rsidRDefault="00EC3B2C" w:rsidP="00F368BF">
            <w:pPr>
              <w:spacing w:before="0" w:after="0" w:line="240" w:lineRule="auto"/>
              <w:jc w:val="both"/>
              <w:rPr>
                <w:bCs/>
                <w:kern w:val="3"/>
                <w:szCs w:val="20"/>
              </w:rPr>
            </w:pPr>
            <w:r w:rsidRPr="00EC3B2C">
              <w:rPr>
                <w:bCs/>
                <w:kern w:val="3"/>
                <w:szCs w:val="20"/>
              </w:rPr>
              <w:t>1</w:t>
            </w:r>
          </w:p>
        </w:tc>
        <w:tc>
          <w:tcPr>
            <w:tcW w:w="3005" w:type="dxa"/>
            <w:shd w:val="clear" w:color="auto" w:fill="auto"/>
          </w:tcPr>
          <w:p w14:paraId="48F87D8A" w14:textId="77777777" w:rsidR="00EC3B2C" w:rsidRPr="00EC3B2C" w:rsidRDefault="00EC3B2C" w:rsidP="00F368BF">
            <w:pPr>
              <w:spacing w:before="0" w:after="0" w:line="240" w:lineRule="auto"/>
              <w:jc w:val="both"/>
              <w:rPr>
                <w:bCs/>
                <w:kern w:val="3"/>
                <w:szCs w:val="20"/>
              </w:rPr>
            </w:pPr>
            <w:r w:rsidRPr="00EC3B2C">
              <w:rPr>
                <w:bCs/>
                <w:kern w:val="3"/>
                <w:szCs w:val="20"/>
              </w:rPr>
              <w:t>Szerokość warstwy</w:t>
            </w:r>
          </w:p>
        </w:tc>
        <w:tc>
          <w:tcPr>
            <w:tcW w:w="5387" w:type="dxa"/>
            <w:shd w:val="clear" w:color="auto" w:fill="auto"/>
          </w:tcPr>
          <w:p w14:paraId="7FF4FE9B" w14:textId="77777777" w:rsidR="00EC3B2C" w:rsidRPr="00EC3B2C" w:rsidRDefault="00EC3B2C" w:rsidP="00F368BF">
            <w:pPr>
              <w:spacing w:before="0" w:after="0" w:line="240" w:lineRule="auto"/>
              <w:jc w:val="both"/>
              <w:rPr>
                <w:szCs w:val="20"/>
              </w:rPr>
            </w:pPr>
            <w:r w:rsidRPr="00EC3B2C">
              <w:rPr>
                <w:szCs w:val="20"/>
              </w:rPr>
              <w:t>Tolerancja dla pojedynczego wyniku +</w:t>
            </w:r>
            <w:smartTag w:uri="urn:schemas-microsoft-com:office:smarttags" w:element="metricconverter">
              <w:smartTagPr>
                <w:attr w:name="ProductID" w:val="10 cm"/>
              </w:smartTagPr>
              <w:r w:rsidRPr="00EC3B2C">
                <w:rPr>
                  <w:szCs w:val="20"/>
                </w:rPr>
                <w:t>10 cm</w:t>
              </w:r>
            </w:smartTag>
            <w:r w:rsidRPr="00EC3B2C">
              <w:rPr>
                <w:szCs w:val="20"/>
              </w:rPr>
              <w:t>, -5 cm od szerokości projektowanej.</w:t>
            </w:r>
          </w:p>
          <w:p w14:paraId="74D87A97" w14:textId="77777777" w:rsidR="00EC3B2C" w:rsidRPr="00EC3B2C" w:rsidRDefault="00EC3B2C" w:rsidP="00F368BF">
            <w:pPr>
              <w:spacing w:before="0" w:after="0" w:line="240" w:lineRule="auto"/>
              <w:jc w:val="both"/>
              <w:rPr>
                <w:bCs/>
                <w:kern w:val="3"/>
                <w:szCs w:val="20"/>
              </w:rPr>
            </w:pPr>
            <w:r w:rsidRPr="00EC3B2C">
              <w:rPr>
                <w:szCs w:val="20"/>
              </w:rPr>
              <w:t>Dla wartości średniej elementu podlegającego odbiorowi od 0,0 do +10,0 cm.</w:t>
            </w:r>
          </w:p>
        </w:tc>
      </w:tr>
      <w:tr w:rsidR="00EC3B2C" w:rsidRPr="00EC3B2C" w14:paraId="30AA9035" w14:textId="77777777" w:rsidTr="00A958BA">
        <w:tc>
          <w:tcPr>
            <w:tcW w:w="534" w:type="dxa"/>
            <w:shd w:val="clear" w:color="auto" w:fill="auto"/>
          </w:tcPr>
          <w:p w14:paraId="53B47D71" w14:textId="77777777" w:rsidR="00EC3B2C" w:rsidRPr="00EC3B2C" w:rsidRDefault="00EC3B2C" w:rsidP="00F368BF">
            <w:pPr>
              <w:spacing w:before="0" w:after="0" w:line="240" w:lineRule="auto"/>
              <w:jc w:val="both"/>
              <w:rPr>
                <w:bCs/>
                <w:kern w:val="3"/>
                <w:szCs w:val="20"/>
              </w:rPr>
            </w:pPr>
            <w:r w:rsidRPr="00EC3B2C">
              <w:rPr>
                <w:bCs/>
                <w:kern w:val="3"/>
                <w:szCs w:val="20"/>
              </w:rPr>
              <w:t>2</w:t>
            </w:r>
          </w:p>
        </w:tc>
        <w:tc>
          <w:tcPr>
            <w:tcW w:w="3005" w:type="dxa"/>
            <w:shd w:val="clear" w:color="auto" w:fill="auto"/>
          </w:tcPr>
          <w:p w14:paraId="4E3D3603" w14:textId="77777777" w:rsidR="00EC3B2C" w:rsidRPr="00EC3B2C" w:rsidRDefault="00EC3B2C" w:rsidP="00F368BF">
            <w:pPr>
              <w:spacing w:before="0" w:after="0" w:line="240" w:lineRule="auto"/>
              <w:jc w:val="both"/>
              <w:rPr>
                <w:bCs/>
                <w:kern w:val="3"/>
                <w:szCs w:val="20"/>
              </w:rPr>
            </w:pPr>
            <w:r w:rsidRPr="00EC3B2C">
              <w:rPr>
                <w:kern w:val="3"/>
                <w:szCs w:val="20"/>
              </w:rPr>
              <w:t xml:space="preserve">Równość podłużna </w:t>
            </w:r>
          </w:p>
        </w:tc>
        <w:tc>
          <w:tcPr>
            <w:tcW w:w="5387" w:type="dxa"/>
            <w:shd w:val="clear" w:color="auto" w:fill="auto"/>
          </w:tcPr>
          <w:p w14:paraId="1D4DE264" w14:textId="51F2A32B" w:rsidR="00EC3B2C" w:rsidRPr="00EC3B2C" w:rsidRDefault="00A451D8" w:rsidP="00F368BF">
            <w:pPr>
              <w:spacing w:before="0" w:after="0" w:line="240" w:lineRule="auto"/>
              <w:jc w:val="both"/>
              <w:rPr>
                <w:bCs/>
                <w:kern w:val="3"/>
                <w:szCs w:val="20"/>
              </w:rPr>
            </w:pPr>
            <w:r>
              <w:rPr>
                <w:bCs/>
                <w:kern w:val="3"/>
                <w:szCs w:val="20"/>
              </w:rPr>
              <w:t>Zgodnie z zał. nr 1 do rozporządzenia Ministra Infrastruktury z dnia 1 sierpnia 2019 r. (Dz. U. poz. 1643) -</w:t>
            </w:r>
            <w:r w:rsidR="00EC3B2C" w:rsidRPr="00EC3B2C">
              <w:rPr>
                <w:bCs/>
                <w:kern w:val="3"/>
                <w:szCs w:val="20"/>
              </w:rPr>
              <w:t xml:space="preserve"> podbudowa zasadnicza</w:t>
            </w:r>
          </w:p>
          <w:p w14:paraId="5D2B1D56" w14:textId="4A1A5B23" w:rsidR="00EC3B2C" w:rsidRDefault="00EC3B2C" w:rsidP="00F368BF">
            <w:pPr>
              <w:spacing w:before="0" w:after="0" w:line="240" w:lineRule="auto"/>
              <w:jc w:val="both"/>
              <w:rPr>
                <w:bCs/>
                <w:kern w:val="3"/>
                <w:szCs w:val="20"/>
              </w:rPr>
            </w:pPr>
            <w:r w:rsidRPr="00EC3B2C">
              <w:rPr>
                <w:bCs/>
                <w:kern w:val="3"/>
                <w:szCs w:val="20"/>
              </w:rPr>
              <w:t>±15</w:t>
            </w:r>
            <w:r w:rsidR="00A65988">
              <w:rPr>
                <w:bCs/>
                <w:kern w:val="3"/>
                <w:szCs w:val="20"/>
              </w:rPr>
              <w:t xml:space="preserve"> </w:t>
            </w:r>
            <w:r w:rsidRPr="00EC3B2C">
              <w:rPr>
                <w:bCs/>
                <w:kern w:val="3"/>
                <w:szCs w:val="20"/>
              </w:rPr>
              <w:t>mm – podbudowa pomocnicza</w:t>
            </w:r>
          </w:p>
          <w:p w14:paraId="4FF2CCE0" w14:textId="698B91D7" w:rsidR="00A65988" w:rsidRPr="00EC3B2C" w:rsidRDefault="00A65988" w:rsidP="00A65988">
            <w:pPr>
              <w:spacing w:before="0" w:after="0" w:line="240" w:lineRule="auto"/>
              <w:jc w:val="both"/>
              <w:rPr>
                <w:bCs/>
                <w:kern w:val="3"/>
                <w:szCs w:val="20"/>
              </w:rPr>
            </w:pPr>
            <w:r w:rsidRPr="00EC3B2C">
              <w:rPr>
                <w:bCs/>
                <w:kern w:val="3"/>
                <w:szCs w:val="20"/>
              </w:rPr>
              <w:t>±</w:t>
            </w:r>
            <w:r>
              <w:rPr>
                <w:bCs/>
                <w:kern w:val="3"/>
                <w:szCs w:val="20"/>
              </w:rPr>
              <w:t xml:space="preserve">20 </w:t>
            </w:r>
            <w:r w:rsidRPr="00EC3B2C">
              <w:rPr>
                <w:bCs/>
                <w:kern w:val="3"/>
                <w:szCs w:val="20"/>
              </w:rPr>
              <w:t xml:space="preserve">mm – </w:t>
            </w:r>
            <w:r>
              <w:rPr>
                <w:bCs/>
                <w:kern w:val="3"/>
                <w:szCs w:val="20"/>
              </w:rPr>
              <w:t>warstwa mrozoochronna</w:t>
            </w:r>
          </w:p>
        </w:tc>
      </w:tr>
      <w:tr w:rsidR="00EC3B2C" w:rsidRPr="00EC3B2C" w14:paraId="74D8E3B1" w14:textId="77777777" w:rsidTr="00A958BA">
        <w:tc>
          <w:tcPr>
            <w:tcW w:w="534" w:type="dxa"/>
            <w:shd w:val="clear" w:color="auto" w:fill="auto"/>
          </w:tcPr>
          <w:p w14:paraId="1A6B0B23" w14:textId="77777777" w:rsidR="00EC3B2C" w:rsidRPr="00EC3B2C" w:rsidRDefault="00EC3B2C" w:rsidP="00F368BF">
            <w:pPr>
              <w:spacing w:before="0" w:after="0" w:line="240" w:lineRule="auto"/>
              <w:jc w:val="both"/>
              <w:rPr>
                <w:bCs/>
                <w:kern w:val="3"/>
                <w:szCs w:val="20"/>
              </w:rPr>
            </w:pPr>
            <w:r w:rsidRPr="00EC3B2C">
              <w:rPr>
                <w:bCs/>
                <w:kern w:val="3"/>
                <w:szCs w:val="20"/>
              </w:rPr>
              <w:t>3</w:t>
            </w:r>
          </w:p>
        </w:tc>
        <w:tc>
          <w:tcPr>
            <w:tcW w:w="3005" w:type="dxa"/>
            <w:shd w:val="clear" w:color="auto" w:fill="auto"/>
          </w:tcPr>
          <w:p w14:paraId="1796F4F1" w14:textId="77777777" w:rsidR="00EC3B2C" w:rsidRPr="00EC3B2C" w:rsidRDefault="00EC3B2C" w:rsidP="00F368BF">
            <w:pPr>
              <w:spacing w:before="0" w:after="0" w:line="240" w:lineRule="auto"/>
              <w:jc w:val="both"/>
              <w:rPr>
                <w:kern w:val="3"/>
                <w:szCs w:val="20"/>
              </w:rPr>
            </w:pPr>
            <w:r w:rsidRPr="00EC3B2C">
              <w:rPr>
                <w:kern w:val="3"/>
                <w:szCs w:val="20"/>
              </w:rPr>
              <w:t>Równość poprzeczna</w:t>
            </w:r>
          </w:p>
        </w:tc>
        <w:tc>
          <w:tcPr>
            <w:tcW w:w="5387" w:type="dxa"/>
            <w:shd w:val="clear" w:color="auto" w:fill="auto"/>
          </w:tcPr>
          <w:p w14:paraId="153F7002" w14:textId="646A92DE" w:rsidR="00EC3B2C" w:rsidRPr="00EC3B2C" w:rsidRDefault="00A65988" w:rsidP="00F368BF">
            <w:pPr>
              <w:spacing w:before="0" w:after="0" w:line="240" w:lineRule="auto"/>
              <w:jc w:val="both"/>
              <w:rPr>
                <w:bCs/>
                <w:kern w:val="3"/>
                <w:szCs w:val="20"/>
              </w:rPr>
            </w:pPr>
            <w:r>
              <w:rPr>
                <w:bCs/>
                <w:kern w:val="3"/>
                <w:szCs w:val="20"/>
              </w:rPr>
              <w:t>Zgodnie z zał. nr 1 do rozporządzenia Ministra Infrastruktury z dnia 1 sierpnia 2019 r. (Dz. U. poz. 1643) -</w:t>
            </w:r>
            <w:r w:rsidRPr="00EC3B2C">
              <w:rPr>
                <w:bCs/>
                <w:kern w:val="3"/>
                <w:szCs w:val="20"/>
              </w:rPr>
              <w:t xml:space="preserve"> </w:t>
            </w:r>
            <w:r w:rsidR="00EC3B2C" w:rsidRPr="00EC3B2C">
              <w:rPr>
                <w:bCs/>
                <w:kern w:val="3"/>
                <w:szCs w:val="20"/>
              </w:rPr>
              <w:t>podbudowa zasadnicza</w:t>
            </w:r>
          </w:p>
          <w:p w14:paraId="4CA8BBCF" w14:textId="77777777" w:rsidR="00EC3B2C" w:rsidRDefault="00EC3B2C" w:rsidP="00F368BF">
            <w:pPr>
              <w:spacing w:before="0" w:after="0" w:line="240" w:lineRule="auto"/>
              <w:jc w:val="both"/>
              <w:rPr>
                <w:bCs/>
                <w:kern w:val="3"/>
                <w:szCs w:val="20"/>
              </w:rPr>
            </w:pPr>
            <w:r w:rsidRPr="00EC3B2C">
              <w:rPr>
                <w:bCs/>
                <w:kern w:val="3"/>
                <w:szCs w:val="20"/>
              </w:rPr>
              <w:t>±15mm – podbudowa pomocnicza</w:t>
            </w:r>
          </w:p>
          <w:p w14:paraId="3DB8C7E1" w14:textId="1A3CA95F" w:rsidR="00A65988" w:rsidRPr="00EC3B2C" w:rsidRDefault="00A65988" w:rsidP="00F368BF">
            <w:pPr>
              <w:spacing w:before="0" w:after="0" w:line="240" w:lineRule="auto"/>
              <w:jc w:val="both"/>
              <w:rPr>
                <w:bCs/>
                <w:kern w:val="3"/>
                <w:szCs w:val="20"/>
              </w:rPr>
            </w:pPr>
            <w:r w:rsidRPr="00EC3B2C">
              <w:rPr>
                <w:bCs/>
                <w:kern w:val="3"/>
                <w:szCs w:val="20"/>
              </w:rPr>
              <w:t>±</w:t>
            </w:r>
            <w:r>
              <w:rPr>
                <w:bCs/>
                <w:kern w:val="3"/>
                <w:szCs w:val="20"/>
              </w:rPr>
              <w:t xml:space="preserve">20 </w:t>
            </w:r>
            <w:r w:rsidRPr="00EC3B2C">
              <w:rPr>
                <w:bCs/>
                <w:kern w:val="3"/>
                <w:szCs w:val="20"/>
              </w:rPr>
              <w:t xml:space="preserve">mm – </w:t>
            </w:r>
            <w:r>
              <w:rPr>
                <w:bCs/>
                <w:kern w:val="3"/>
                <w:szCs w:val="20"/>
              </w:rPr>
              <w:t>warstwa mrozoochronna</w:t>
            </w:r>
          </w:p>
        </w:tc>
      </w:tr>
      <w:tr w:rsidR="00EC3B2C" w:rsidRPr="00EC3B2C" w14:paraId="66964578" w14:textId="77777777" w:rsidTr="00A958BA">
        <w:tc>
          <w:tcPr>
            <w:tcW w:w="534" w:type="dxa"/>
            <w:shd w:val="clear" w:color="auto" w:fill="auto"/>
          </w:tcPr>
          <w:p w14:paraId="3FA3FF27" w14:textId="77777777" w:rsidR="00EC3B2C" w:rsidRPr="00EC3B2C" w:rsidRDefault="00EC3B2C" w:rsidP="00F368BF">
            <w:pPr>
              <w:spacing w:before="0" w:after="0" w:line="240" w:lineRule="auto"/>
              <w:jc w:val="both"/>
              <w:rPr>
                <w:bCs/>
                <w:kern w:val="3"/>
                <w:szCs w:val="20"/>
              </w:rPr>
            </w:pPr>
            <w:r w:rsidRPr="00EC3B2C">
              <w:rPr>
                <w:bCs/>
                <w:kern w:val="3"/>
                <w:szCs w:val="20"/>
              </w:rPr>
              <w:t>4</w:t>
            </w:r>
          </w:p>
        </w:tc>
        <w:tc>
          <w:tcPr>
            <w:tcW w:w="3005" w:type="dxa"/>
            <w:shd w:val="clear" w:color="auto" w:fill="auto"/>
          </w:tcPr>
          <w:p w14:paraId="11804CC5" w14:textId="77777777" w:rsidR="00EC3B2C" w:rsidRPr="00EC3B2C" w:rsidRDefault="00EC3B2C" w:rsidP="00F368BF">
            <w:pPr>
              <w:spacing w:before="0" w:after="0" w:line="240" w:lineRule="auto"/>
              <w:jc w:val="both"/>
              <w:rPr>
                <w:bCs/>
                <w:kern w:val="3"/>
                <w:szCs w:val="20"/>
              </w:rPr>
            </w:pPr>
            <w:r w:rsidRPr="00EC3B2C">
              <w:rPr>
                <w:bCs/>
                <w:kern w:val="3"/>
                <w:szCs w:val="20"/>
              </w:rPr>
              <w:t>Spadki poprzeczne</w:t>
            </w:r>
          </w:p>
        </w:tc>
        <w:tc>
          <w:tcPr>
            <w:tcW w:w="5387" w:type="dxa"/>
            <w:shd w:val="clear" w:color="auto" w:fill="auto"/>
          </w:tcPr>
          <w:p w14:paraId="020DCDA1" w14:textId="77777777" w:rsidR="00EC3B2C" w:rsidRPr="00EC3B2C" w:rsidRDefault="00EC3B2C" w:rsidP="00F368BF">
            <w:pPr>
              <w:spacing w:before="0" w:after="0" w:line="240" w:lineRule="auto"/>
              <w:jc w:val="both"/>
              <w:rPr>
                <w:bCs/>
                <w:kern w:val="3"/>
                <w:szCs w:val="20"/>
              </w:rPr>
            </w:pPr>
            <w:r w:rsidRPr="00EC3B2C">
              <w:rPr>
                <w:bCs/>
                <w:kern w:val="3"/>
                <w:szCs w:val="20"/>
              </w:rPr>
              <w:t>±0,5%</w:t>
            </w:r>
          </w:p>
        </w:tc>
      </w:tr>
      <w:tr w:rsidR="00EC3B2C" w:rsidRPr="00EC3B2C" w14:paraId="6A7AA547" w14:textId="77777777" w:rsidTr="00A958BA">
        <w:tc>
          <w:tcPr>
            <w:tcW w:w="534" w:type="dxa"/>
            <w:shd w:val="clear" w:color="auto" w:fill="auto"/>
          </w:tcPr>
          <w:p w14:paraId="2DF3FE57" w14:textId="77777777" w:rsidR="00EC3B2C" w:rsidRPr="00EC3B2C" w:rsidRDefault="00EC3B2C" w:rsidP="00F368BF">
            <w:pPr>
              <w:spacing w:before="0" w:after="0" w:line="240" w:lineRule="auto"/>
              <w:jc w:val="both"/>
              <w:rPr>
                <w:bCs/>
                <w:kern w:val="3"/>
                <w:szCs w:val="20"/>
              </w:rPr>
            </w:pPr>
            <w:r w:rsidRPr="00EC3B2C">
              <w:rPr>
                <w:bCs/>
                <w:kern w:val="3"/>
                <w:szCs w:val="20"/>
              </w:rPr>
              <w:t>5</w:t>
            </w:r>
          </w:p>
        </w:tc>
        <w:tc>
          <w:tcPr>
            <w:tcW w:w="3005" w:type="dxa"/>
            <w:shd w:val="clear" w:color="auto" w:fill="auto"/>
          </w:tcPr>
          <w:p w14:paraId="04710FC0" w14:textId="77777777" w:rsidR="00EC3B2C" w:rsidRPr="00EC3B2C" w:rsidRDefault="00EC3B2C" w:rsidP="00F368BF">
            <w:pPr>
              <w:spacing w:before="0" w:after="0" w:line="240" w:lineRule="auto"/>
              <w:jc w:val="both"/>
              <w:rPr>
                <w:bCs/>
                <w:kern w:val="3"/>
                <w:szCs w:val="20"/>
              </w:rPr>
            </w:pPr>
            <w:r w:rsidRPr="00EC3B2C">
              <w:rPr>
                <w:bCs/>
                <w:kern w:val="3"/>
                <w:szCs w:val="20"/>
              </w:rPr>
              <w:t>Rzędne wysokościowe</w:t>
            </w:r>
          </w:p>
        </w:tc>
        <w:tc>
          <w:tcPr>
            <w:tcW w:w="5387" w:type="dxa"/>
            <w:shd w:val="clear" w:color="auto" w:fill="auto"/>
          </w:tcPr>
          <w:p w14:paraId="0075D873" w14:textId="5C810D78" w:rsidR="00EC3B2C" w:rsidRPr="00EC3B2C" w:rsidRDefault="00EC3B2C" w:rsidP="00F368BF">
            <w:pPr>
              <w:spacing w:before="0" w:after="0" w:line="240" w:lineRule="auto"/>
              <w:jc w:val="both"/>
              <w:rPr>
                <w:kern w:val="3"/>
                <w:szCs w:val="20"/>
              </w:rPr>
            </w:pPr>
            <w:r w:rsidRPr="00EC3B2C">
              <w:rPr>
                <w:kern w:val="3"/>
                <w:szCs w:val="20"/>
              </w:rPr>
              <w:t>-2 cm / +1 cm – podbudowa pomocnicza</w:t>
            </w:r>
            <w:r w:rsidR="00A65988">
              <w:rPr>
                <w:kern w:val="3"/>
                <w:szCs w:val="20"/>
              </w:rPr>
              <w:t xml:space="preserve"> i warstwa mrozoochronna</w:t>
            </w:r>
          </w:p>
          <w:p w14:paraId="43FD60E2" w14:textId="77777777" w:rsidR="00EC3B2C" w:rsidRPr="00EC3B2C" w:rsidRDefault="00EC3B2C" w:rsidP="00F368BF">
            <w:pPr>
              <w:spacing w:before="0" w:after="0" w:line="240" w:lineRule="auto"/>
              <w:jc w:val="both"/>
              <w:rPr>
                <w:bCs/>
                <w:kern w:val="3"/>
                <w:szCs w:val="20"/>
              </w:rPr>
            </w:pPr>
            <w:r w:rsidRPr="00EC3B2C">
              <w:rPr>
                <w:kern w:val="3"/>
                <w:szCs w:val="20"/>
              </w:rPr>
              <w:t>-1 cm / +0 cm – podbudowa zasadnicza</w:t>
            </w:r>
          </w:p>
        </w:tc>
      </w:tr>
      <w:tr w:rsidR="00EC3B2C" w:rsidRPr="00EC3B2C" w14:paraId="049E0029" w14:textId="77777777" w:rsidTr="00A958BA">
        <w:tc>
          <w:tcPr>
            <w:tcW w:w="534" w:type="dxa"/>
            <w:shd w:val="clear" w:color="auto" w:fill="auto"/>
          </w:tcPr>
          <w:p w14:paraId="7E237EAA" w14:textId="77777777" w:rsidR="00EC3B2C" w:rsidRPr="00EC3B2C" w:rsidRDefault="00EC3B2C" w:rsidP="00F368BF">
            <w:pPr>
              <w:spacing w:before="0" w:after="0" w:line="240" w:lineRule="auto"/>
              <w:jc w:val="both"/>
              <w:rPr>
                <w:bCs/>
                <w:kern w:val="3"/>
                <w:szCs w:val="20"/>
              </w:rPr>
            </w:pPr>
            <w:r w:rsidRPr="00EC3B2C">
              <w:rPr>
                <w:bCs/>
                <w:kern w:val="3"/>
                <w:szCs w:val="20"/>
              </w:rPr>
              <w:t>6</w:t>
            </w:r>
          </w:p>
        </w:tc>
        <w:tc>
          <w:tcPr>
            <w:tcW w:w="3005" w:type="dxa"/>
            <w:shd w:val="clear" w:color="auto" w:fill="auto"/>
          </w:tcPr>
          <w:p w14:paraId="32BF32D9" w14:textId="77777777" w:rsidR="00EC3B2C" w:rsidRPr="00EC3B2C" w:rsidRDefault="00EC3B2C" w:rsidP="00F368BF">
            <w:pPr>
              <w:spacing w:before="0" w:after="0" w:line="240" w:lineRule="auto"/>
              <w:jc w:val="both"/>
              <w:rPr>
                <w:bCs/>
                <w:kern w:val="3"/>
                <w:szCs w:val="20"/>
              </w:rPr>
            </w:pPr>
            <w:r w:rsidRPr="00EC3B2C">
              <w:rPr>
                <w:bCs/>
                <w:kern w:val="3"/>
                <w:szCs w:val="20"/>
              </w:rPr>
              <w:t>Ukształtowanie osi w planie</w:t>
            </w:r>
          </w:p>
        </w:tc>
        <w:tc>
          <w:tcPr>
            <w:tcW w:w="5387" w:type="dxa"/>
            <w:shd w:val="clear" w:color="auto" w:fill="auto"/>
          </w:tcPr>
          <w:p w14:paraId="6C0E88AB" w14:textId="77777777" w:rsidR="00EC3B2C" w:rsidRPr="00EC3B2C" w:rsidRDefault="00EC3B2C" w:rsidP="00F368BF">
            <w:pPr>
              <w:spacing w:before="0" w:after="0" w:line="240" w:lineRule="auto"/>
              <w:jc w:val="both"/>
              <w:rPr>
                <w:kern w:val="3"/>
                <w:szCs w:val="20"/>
              </w:rPr>
            </w:pPr>
            <w:r w:rsidRPr="00EC3B2C">
              <w:rPr>
                <w:kern w:val="3"/>
                <w:szCs w:val="20"/>
              </w:rPr>
              <w:t xml:space="preserve">±5cm </w:t>
            </w:r>
          </w:p>
        </w:tc>
      </w:tr>
      <w:tr w:rsidR="00EC3B2C" w:rsidRPr="00EC3B2C" w14:paraId="2AAF6CA6" w14:textId="77777777" w:rsidTr="00A958BA">
        <w:tc>
          <w:tcPr>
            <w:tcW w:w="534" w:type="dxa"/>
            <w:shd w:val="clear" w:color="auto" w:fill="auto"/>
          </w:tcPr>
          <w:p w14:paraId="3C78D812" w14:textId="77777777" w:rsidR="00EC3B2C" w:rsidRPr="00EC3B2C" w:rsidRDefault="00EC3B2C" w:rsidP="00F368BF">
            <w:pPr>
              <w:spacing w:before="0" w:after="0" w:line="240" w:lineRule="auto"/>
              <w:jc w:val="both"/>
              <w:rPr>
                <w:bCs/>
                <w:kern w:val="3"/>
                <w:szCs w:val="20"/>
              </w:rPr>
            </w:pPr>
            <w:r w:rsidRPr="00EC3B2C">
              <w:rPr>
                <w:bCs/>
                <w:kern w:val="3"/>
                <w:szCs w:val="20"/>
              </w:rPr>
              <w:t>7</w:t>
            </w:r>
          </w:p>
        </w:tc>
        <w:tc>
          <w:tcPr>
            <w:tcW w:w="3005" w:type="dxa"/>
            <w:shd w:val="clear" w:color="auto" w:fill="auto"/>
          </w:tcPr>
          <w:p w14:paraId="030606B4" w14:textId="77777777" w:rsidR="00EC3B2C" w:rsidRPr="00EC3B2C" w:rsidRDefault="00EC3B2C" w:rsidP="00F368BF">
            <w:pPr>
              <w:spacing w:before="0" w:after="0" w:line="240" w:lineRule="auto"/>
              <w:jc w:val="both"/>
              <w:rPr>
                <w:bCs/>
                <w:kern w:val="3"/>
                <w:szCs w:val="20"/>
              </w:rPr>
            </w:pPr>
            <w:r w:rsidRPr="00EC3B2C">
              <w:rPr>
                <w:bCs/>
                <w:kern w:val="3"/>
                <w:szCs w:val="20"/>
              </w:rPr>
              <w:t>Grubość warstwy</w:t>
            </w:r>
          </w:p>
        </w:tc>
        <w:tc>
          <w:tcPr>
            <w:tcW w:w="5387" w:type="dxa"/>
            <w:shd w:val="clear" w:color="auto" w:fill="auto"/>
          </w:tcPr>
          <w:p w14:paraId="193BEAE7" w14:textId="77777777" w:rsidR="00EC3B2C" w:rsidRPr="00EC3B2C" w:rsidRDefault="00EC3B2C" w:rsidP="00F368BF">
            <w:pPr>
              <w:spacing w:before="0" w:after="0" w:line="240" w:lineRule="auto"/>
              <w:jc w:val="both"/>
              <w:rPr>
                <w:kern w:val="3"/>
                <w:szCs w:val="20"/>
              </w:rPr>
            </w:pPr>
            <w:r w:rsidRPr="00EC3B2C">
              <w:rPr>
                <w:kern w:val="3"/>
                <w:szCs w:val="20"/>
              </w:rPr>
              <w:t xml:space="preserve">±10% </w:t>
            </w:r>
          </w:p>
        </w:tc>
      </w:tr>
    </w:tbl>
    <w:p w14:paraId="26E7E6C9" w14:textId="70FF081B" w:rsidR="00646E9B" w:rsidRPr="007E56E9" w:rsidRDefault="00646E9B" w:rsidP="00D13BF5">
      <w:pPr>
        <w:jc w:val="both"/>
        <w:rPr>
          <w:szCs w:val="20"/>
          <w:highlight w:val="yellow"/>
        </w:rPr>
      </w:pPr>
    </w:p>
    <w:p w14:paraId="298D75A0" w14:textId="2D166BB7" w:rsidR="00646E9B" w:rsidRPr="00EC3B2C" w:rsidRDefault="00646E9B" w:rsidP="00273B36">
      <w:pPr>
        <w:pStyle w:val="Nagwek2"/>
        <w:numPr>
          <w:ilvl w:val="1"/>
          <w:numId w:val="12"/>
        </w:numPr>
        <w:ind w:left="567" w:hanging="567"/>
      </w:pPr>
      <w:bookmarkStart w:id="54" w:name="_Toc64387011"/>
      <w:r w:rsidRPr="00EC3B2C">
        <w:t xml:space="preserve">Badania </w:t>
      </w:r>
      <w:r w:rsidR="00147FEB" w:rsidRPr="00EC3B2C">
        <w:t xml:space="preserve">i pomiary </w:t>
      </w:r>
      <w:r w:rsidRPr="00EC3B2C">
        <w:t>kontrolne</w:t>
      </w:r>
      <w:ins w:id="55" w:author="Rak Bartosz" w:date="2021-02-03T10:22:00Z">
        <w:r w:rsidR="00A72817" w:rsidRPr="00004C92">
          <w:rPr>
            <w:spacing w:val="-6"/>
          </w:rPr>
          <w:t xml:space="preserve"> - zgodnie z D-M-00.00.00 „Wymagania ogólne”</w:t>
        </w:r>
      </w:ins>
      <w:bookmarkEnd w:id="54"/>
    </w:p>
    <w:p w14:paraId="32E65557" w14:textId="2C40F56B" w:rsidR="00EC3B2C" w:rsidRPr="00EC3B2C" w:rsidDel="00A72817" w:rsidRDefault="00EC3B2C" w:rsidP="00EC3B2C">
      <w:pPr>
        <w:jc w:val="both"/>
        <w:rPr>
          <w:del w:id="56" w:author="Rak Bartosz" w:date="2021-02-03T10:22:00Z"/>
          <w:szCs w:val="20"/>
        </w:rPr>
      </w:pPr>
      <w:del w:id="57" w:author="Rak Bartosz" w:date="2021-02-03T10:22:00Z">
        <w:r w:rsidRPr="00EC3B2C" w:rsidDel="00A72817">
          <w:rPr>
            <w:szCs w:val="20"/>
          </w:rPr>
          <w:delText xml:space="preserve">Badania i pomiary kontrolne są zlecane przez Inżyniera/Inspektora Nadzoru, a których celem jest sprawdzenie, czy jakość zastosowanych materiałów </w:delText>
        </w:r>
        <w:r w:rsidDel="00A72817">
          <w:rPr>
            <w:szCs w:val="20"/>
          </w:rPr>
          <w:delText xml:space="preserve">i wyrobów budowlanych </w:delText>
        </w:r>
        <w:r w:rsidRPr="00EC3B2C" w:rsidDel="00A72817">
          <w:rPr>
            <w:szCs w:val="20"/>
          </w:rPr>
          <w:delText>oraz gotowej warstwy spełniają wymagania określone w kontrakcie.</w:delText>
        </w:r>
        <w:bookmarkStart w:id="58" w:name="_Toc64298864"/>
        <w:bookmarkStart w:id="59" w:name="_Toc64300416"/>
        <w:bookmarkStart w:id="60" w:name="_Toc64387012"/>
        <w:bookmarkEnd w:id="58"/>
        <w:bookmarkEnd w:id="59"/>
        <w:bookmarkEnd w:id="60"/>
      </w:del>
    </w:p>
    <w:p w14:paraId="4964B8C1" w14:textId="2953B4E2" w:rsidR="00EC3B2C" w:rsidRPr="00EC3B2C" w:rsidDel="00A72817" w:rsidRDefault="00EC3B2C" w:rsidP="00EC3B2C">
      <w:pPr>
        <w:jc w:val="both"/>
        <w:rPr>
          <w:del w:id="61" w:author="Rak Bartosz" w:date="2021-02-03T10:22:00Z"/>
          <w:szCs w:val="20"/>
        </w:rPr>
      </w:pPr>
      <w:del w:id="62" w:author="Rak Bartosz" w:date="2021-02-03T10:22:00Z">
        <w:r w:rsidRPr="00EC3B2C" w:rsidDel="00A72817">
          <w:rPr>
            <w:szCs w:val="20"/>
          </w:rPr>
          <w:delText>Pobieraniem próbek, wykonaniem badań i pomiarów na miejscu budowy zajmuje się Laboratorium Zamawiającego/Inżynier/Inspektor Nadzoru przy udziale lub po poinformowaniu przedstawicieli Wykonawcy. Zamawiający decyduje o wyborze Laboratorium Zamawiającego.</w:delText>
        </w:r>
        <w:bookmarkStart w:id="63" w:name="_Toc64298865"/>
        <w:bookmarkStart w:id="64" w:name="_Toc64300417"/>
        <w:bookmarkStart w:id="65" w:name="_Toc64387013"/>
        <w:bookmarkEnd w:id="63"/>
        <w:bookmarkEnd w:id="64"/>
        <w:bookmarkEnd w:id="65"/>
      </w:del>
    </w:p>
    <w:p w14:paraId="3810AF43" w14:textId="0D89192F" w:rsidR="00646E9B" w:rsidRPr="00EC3B2C" w:rsidRDefault="00646E9B" w:rsidP="00273B36">
      <w:pPr>
        <w:pStyle w:val="Nagwek2"/>
        <w:numPr>
          <w:ilvl w:val="1"/>
          <w:numId w:val="12"/>
        </w:numPr>
        <w:ind w:left="567" w:hanging="567"/>
      </w:pPr>
      <w:bookmarkStart w:id="66" w:name="_Toc64387014"/>
      <w:r w:rsidRPr="00EC3B2C">
        <w:t xml:space="preserve">Badania </w:t>
      </w:r>
      <w:r w:rsidR="00147FEB" w:rsidRPr="00EC3B2C">
        <w:t xml:space="preserve">i pomiary </w:t>
      </w:r>
      <w:r w:rsidRPr="00EC3B2C">
        <w:t>kontrolne dodatkowe</w:t>
      </w:r>
      <w:ins w:id="67" w:author="Rak Bartosz" w:date="2021-02-03T10:22:00Z">
        <w:r w:rsidR="00A72817" w:rsidRPr="00004C92">
          <w:rPr>
            <w:spacing w:val="-6"/>
          </w:rPr>
          <w:t xml:space="preserve"> - zgodnie z D-M-00.00.00 „Wymagania ogólne”</w:t>
        </w:r>
      </w:ins>
      <w:bookmarkEnd w:id="66"/>
    </w:p>
    <w:p w14:paraId="73206D6F" w14:textId="7A52FA20" w:rsidR="00EC3B2C" w:rsidRPr="00965090" w:rsidDel="00A72817" w:rsidRDefault="00EC3B2C" w:rsidP="00EC3B2C">
      <w:pPr>
        <w:jc w:val="both"/>
        <w:rPr>
          <w:del w:id="68" w:author="Rak Bartosz" w:date="2021-02-03T10:22:00Z"/>
          <w:spacing w:val="-6"/>
          <w:szCs w:val="20"/>
        </w:rPr>
      </w:pPr>
      <w:del w:id="69" w:author="Rak Bartosz" w:date="2021-02-03T10:22:00Z">
        <w:r w:rsidRPr="00965090" w:rsidDel="00A72817">
          <w:rPr>
            <w:spacing w:val="-6"/>
            <w:szCs w:val="20"/>
          </w:rPr>
          <w:delText>W wypadku uznania, że jeden z wyników badań lub pomiarów kontrolnych nie jest reprezentatywny dla ocenianego odcinka budowy, strony kontraktu mogą wystąpić o przeprowadzeni</w:delText>
        </w:r>
        <w:r w:rsidR="00CD733F" w:rsidRPr="00965090" w:rsidDel="00A72817">
          <w:rPr>
            <w:spacing w:val="-6"/>
            <w:szCs w:val="20"/>
          </w:rPr>
          <w:delText>e</w:delText>
        </w:r>
        <w:r w:rsidRPr="00965090" w:rsidDel="00A72817">
          <w:rPr>
            <w:spacing w:val="-6"/>
            <w:szCs w:val="20"/>
          </w:rPr>
          <w:delText xml:space="preserve"> badań lub pomiarów kontrolnych dodatkowych. Badania kontrolne dodatkowe są wykonywane przez Laboratorium Zamawiającego.</w:delText>
        </w:r>
        <w:bookmarkStart w:id="70" w:name="_Toc64298867"/>
        <w:bookmarkStart w:id="71" w:name="_Toc64300419"/>
        <w:bookmarkStart w:id="72" w:name="_Toc64387015"/>
        <w:bookmarkEnd w:id="70"/>
        <w:bookmarkEnd w:id="71"/>
        <w:bookmarkEnd w:id="72"/>
      </w:del>
    </w:p>
    <w:p w14:paraId="66D8A44B" w14:textId="0E6E70A1" w:rsidR="001718DA" w:rsidRPr="00965090" w:rsidDel="00A72817" w:rsidRDefault="001718DA" w:rsidP="00A72817">
      <w:pPr>
        <w:pStyle w:val="Nagwek2"/>
        <w:rPr>
          <w:del w:id="73" w:author="Rak Bartosz" w:date="2021-02-03T10:22:00Z"/>
          <w:spacing w:val="-6"/>
          <w:szCs w:val="20"/>
        </w:rPr>
      </w:pPr>
      <w:bookmarkStart w:id="74" w:name="_Toc14687604"/>
      <w:del w:id="75" w:author="Rak Bartosz" w:date="2021-02-03T10:22:00Z">
        <w:r w:rsidRPr="00965090" w:rsidDel="00A72817">
          <w:rPr>
            <w:rFonts w:eastAsiaTheme="minorHAnsi" w:cstheme="minorBidi"/>
            <w:b w:val="0"/>
            <w:bCs w:val="0"/>
            <w:spacing w:val="-6"/>
            <w:szCs w:val="20"/>
          </w:rPr>
          <w:delText>Inż</w:delText>
        </w:r>
        <w:r w:rsidR="00505C26" w:rsidRPr="00965090" w:rsidDel="00A72817">
          <w:rPr>
            <w:rFonts w:eastAsiaTheme="minorHAnsi" w:cstheme="minorBidi"/>
            <w:b w:val="0"/>
            <w:bCs w:val="0"/>
            <w:spacing w:val="-6"/>
            <w:szCs w:val="20"/>
          </w:rPr>
          <w:delText>ynier/Inspektor Nadzoru decyduje</w:delText>
        </w:r>
        <w:r w:rsidRPr="00965090" w:rsidDel="00A72817">
          <w:rPr>
            <w:rFonts w:eastAsiaTheme="minorHAnsi" w:cstheme="minorBidi"/>
            <w:b w:val="0"/>
            <w:bCs w:val="0"/>
            <w:spacing w:val="-6"/>
            <w:szCs w:val="20"/>
          </w:rPr>
          <w:delText xml:space="preserve"> o miejscach pobierania próbek i wyznaczeniu odcinków częściowych ocenianego odcinka budowy tzn. dziennej działki roboczej.</w:delText>
        </w:r>
        <w:bookmarkEnd w:id="74"/>
        <w:r w:rsidRPr="00965090" w:rsidDel="00A72817">
          <w:rPr>
            <w:rFonts w:eastAsiaTheme="minorHAnsi" w:cstheme="minorBidi"/>
            <w:b w:val="0"/>
            <w:bCs w:val="0"/>
            <w:spacing w:val="-6"/>
            <w:szCs w:val="20"/>
          </w:rPr>
          <w:delText xml:space="preserve"> </w:delText>
        </w:r>
        <w:bookmarkStart w:id="76" w:name="_Toc64298868"/>
        <w:bookmarkStart w:id="77" w:name="_Toc64300420"/>
        <w:bookmarkStart w:id="78" w:name="_Toc64387016"/>
        <w:bookmarkEnd w:id="76"/>
        <w:bookmarkEnd w:id="77"/>
        <w:bookmarkEnd w:id="78"/>
      </w:del>
    </w:p>
    <w:p w14:paraId="03DF5035" w14:textId="79B0B07C" w:rsidR="00646E9B" w:rsidRPr="00965090" w:rsidRDefault="00646E9B" w:rsidP="00273B36">
      <w:pPr>
        <w:pStyle w:val="Nagwek2"/>
        <w:numPr>
          <w:ilvl w:val="1"/>
          <w:numId w:val="12"/>
        </w:numPr>
        <w:ind w:left="567" w:hanging="567"/>
        <w:rPr>
          <w:spacing w:val="-6"/>
        </w:rPr>
      </w:pPr>
      <w:bookmarkStart w:id="79" w:name="_Toc64387017"/>
      <w:r w:rsidRPr="00965090">
        <w:rPr>
          <w:spacing w:val="-6"/>
        </w:rPr>
        <w:t xml:space="preserve">Badania </w:t>
      </w:r>
      <w:r w:rsidR="00147FEB" w:rsidRPr="00965090">
        <w:rPr>
          <w:spacing w:val="-6"/>
        </w:rPr>
        <w:t xml:space="preserve">i pomiary </w:t>
      </w:r>
      <w:r w:rsidRPr="00965090">
        <w:rPr>
          <w:spacing w:val="-6"/>
        </w:rPr>
        <w:t>arbitrażowe</w:t>
      </w:r>
      <w:ins w:id="80" w:author="Rak Bartosz" w:date="2021-02-03T10:22:00Z">
        <w:r w:rsidR="00A72817" w:rsidRPr="00A72817">
          <w:rPr>
            <w:spacing w:val="-6"/>
          </w:rPr>
          <w:t xml:space="preserve"> - zgodnie z D-M-00.00.00 „Wymagania ogólne”</w:t>
        </w:r>
      </w:ins>
      <w:bookmarkEnd w:id="79"/>
    </w:p>
    <w:p w14:paraId="2914C524" w14:textId="6CD89F63" w:rsidR="00EC3B2C" w:rsidRPr="00EC3B2C" w:rsidDel="00965090" w:rsidRDefault="00EC3B2C" w:rsidP="00EC3B2C">
      <w:pPr>
        <w:jc w:val="both"/>
        <w:rPr>
          <w:del w:id="81" w:author="Rak Bartosz" w:date="2021-02-03T10:28:00Z"/>
          <w:szCs w:val="20"/>
        </w:rPr>
      </w:pPr>
      <w:del w:id="82" w:author="Rak Bartosz" w:date="2021-02-03T10:28:00Z">
        <w:r w:rsidRPr="00EC3B2C" w:rsidDel="00965090">
          <w:rPr>
            <w:szCs w:val="20"/>
          </w:rPr>
          <w:delText>Badania i pomiary arbitrażowe są powtórzeniem badań lub pomiarów kontrolnych i/lub kontrolnych dodatkowych, co do których istnieją uzasadnione wątpliwości ze strony Inżyniera/Inspektora Nadzoru, Zamawiającego lub Wykonawcy (np. na podstawie własnych badań).</w:delText>
        </w:r>
      </w:del>
    </w:p>
    <w:p w14:paraId="1CDBBF49" w14:textId="28ADBA9C" w:rsidR="00EC3B2C" w:rsidRPr="00EC3B2C" w:rsidDel="00965090" w:rsidRDefault="00EC3B2C" w:rsidP="00EC3B2C">
      <w:pPr>
        <w:jc w:val="both"/>
        <w:rPr>
          <w:del w:id="83" w:author="Rak Bartosz" w:date="2021-02-03T10:28:00Z"/>
          <w:szCs w:val="20"/>
        </w:rPr>
      </w:pPr>
      <w:del w:id="84" w:author="Rak Bartosz" w:date="2021-02-03T10:28:00Z">
        <w:r w:rsidRPr="00EC3B2C" w:rsidDel="00965090">
          <w:rPr>
            <w:szCs w:val="20"/>
          </w:rPr>
          <w:delText>Badania i pomiary arbitrażowe wykonuje się na wniosek strony kontraktu. Badania i pomiary arbitrażowe wykonuje bezstronne, akredytowane laboratorium (w tym inne laboratorium GDDKiA), które nie wykonywało badań lub pomiarów kontrolnych, przy udziale lub po poinformowaniu przedstawicieli stron.</w:delText>
        </w:r>
      </w:del>
    </w:p>
    <w:p w14:paraId="354618C1" w14:textId="26DDA937" w:rsidR="00EC3B2C" w:rsidDel="00965090" w:rsidRDefault="00EC3B2C" w:rsidP="00EC3B2C">
      <w:pPr>
        <w:jc w:val="both"/>
        <w:rPr>
          <w:del w:id="85" w:author="Rak Bartosz" w:date="2021-02-03T10:28:00Z"/>
          <w:spacing w:val="-4"/>
          <w:szCs w:val="20"/>
        </w:rPr>
      </w:pPr>
      <w:del w:id="86" w:author="Rak Bartosz" w:date="2021-02-03T10:28:00Z">
        <w:r w:rsidRPr="00DD0428" w:rsidDel="00965090">
          <w:rPr>
            <w:spacing w:val="-4"/>
            <w:szCs w:val="20"/>
          </w:rPr>
          <w:delText>W przypadku wniosku Wykonawcy zgodę na przeprowadzenie badań i pomiarów arbitrażowych wyraża Inżynier/Inspektor Nadzoru po wcześniejszej analizie zasadności wniosku. Zamawiający akceptuje laboratorium, które przeprowadzi badania lub pomiary arbitrażowe.</w:delText>
        </w:r>
      </w:del>
    </w:p>
    <w:p w14:paraId="20B16B70" w14:textId="77777777" w:rsidR="00965090" w:rsidRPr="00DD0428" w:rsidRDefault="00965090" w:rsidP="00EC3B2C">
      <w:pPr>
        <w:jc w:val="both"/>
        <w:rPr>
          <w:ins w:id="87" w:author="Rak Bartosz" w:date="2021-02-03T10:28:00Z"/>
          <w:spacing w:val="-4"/>
          <w:szCs w:val="20"/>
        </w:rPr>
      </w:pPr>
    </w:p>
    <w:p w14:paraId="5D3077A8" w14:textId="1C7F0342" w:rsidR="00646E9B" w:rsidRPr="007646DD" w:rsidRDefault="00646E9B" w:rsidP="00273B36">
      <w:pPr>
        <w:pStyle w:val="Nagwek2"/>
        <w:numPr>
          <w:ilvl w:val="1"/>
          <w:numId w:val="12"/>
        </w:numPr>
        <w:ind w:left="567" w:hanging="567"/>
      </w:pPr>
      <w:bookmarkStart w:id="88" w:name="_Toc64387018"/>
      <w:r w:rsidRPr="007646DD">
        <w:t>Badania i pomiary przed przystąpieniem do robót</w:t>
      </w:r>
      <w:ins w:id="89" w:author="Rak Bartosz" w:date="2021-02-03T10:22:00Z">
        <w:r w:rsidR="00BF6F6C" w:rsidRPr="00A72817">
          <w:rPr>
            <w:spacing w:val="-6"/>
          </w:rPr>
          <w:t xml:space="preserve"> - zgodnie z D-M-00.00.00 „Wymagania ogólne”</w:t>
        </w:r>
      </w:ins>
      <w:bookmarkEnd w:id="88"/>
    </w:p>
    <w:p w14:paraId="276B562D" w14:textId="77777777" w:rsidR="00EC3B2C" w:rsidRPr="00EC3B2C" w:rsidRDefault="00EC3B2C" w:rsidP="00EC3B2C">
      <w:pPr>
        <w:numPr>
          <w:ilvl w:val="12"/>
          <w:numId w:val="0"/>
        </w:numPr>
        <w:jc w:val="both"/>
        <w:rPr>
          <w:szCs w:val="20"/>
        </w:rPr>
      </w:pPr>
      <w:r w:rsidRPr="00EC3B2C">
        <w:rPr>
          <w:szCs w:val="20"/>
        </w:rPr>
        <w:t>Przed przystąpieniem do robót Wykonawca powinien:</w:t>
      </w:r>
    </w:p>
    <w:p w14:paraId="5BD5D6A3" w14:textId="77777777" w:rsidR="00EC3B2C" w:rsidRPr="00CD733F" w:rsidRDefault="00CD733F" w:rsidP="00CD733F">
      <w:pPr>
        <w:jc w:val="both"/>
        <w:rPr>
          <w:szCs w:val="20"/>
        </w:rPr>
      </w:pPr>
      <w:r>
        <w:rPr>
          <w:szCs w:val="20"/>
        </w:rPr>
        <w:t xml:space="preserve">- </w:t>
      </w:r>
      <w:r w:rsidR="00EC3B2C" w:rsidRPr="00CD733F">
        <w:rPr>
          <w:szCs w:val="20"/>
        </w:rPr>
        <w:t>uzyskać wymagane dokumenty, dopuszczają</w:t>
      </w:r>
      <w:r>
        <w:rPr>
          <w:szCs w:val="20"/>
        </w:rPr>
        <w:t>ce wyroby budowlane do obrotu i </w:t>
      </w:r>
      <w:r w:rsidR="00EC3B2C" w:rsidRPr="00CD733F">
        <w:rPr>
          <w:szCs w:val="20"/>
        </w:rPr>
        <w:t xml:space="preserve">powszechnego stosowania (np. stwierdzenie o oznakowaniu materiału znakiem CE lub znakiem budowlanym B, </w:t>
      </w:r>
      <w:r>
        <w:rPr>
          <w:szCs w:val="20"/>
        </w:rPr>
        <w:t>C</w:t>
      </w:r>
      <w:r w:rsidR="00EC3B2C" w:rsidRPr="00CD733F">
        <w:rPr>
          <w:szCs w:val="20"/>
        </w:rPr>
        <w:t xml:space="preserve">ertyfikat </w:t>
      </w:r>
      <w:r>
        <w:rPr>
          <w:szCs w:val="20"/>
        </w:rPr>
        <w:t>Z</w:t>
      </w:r>
      <w:r w:rsidR="00EC3B2C" w:rsidRPr="00CD733F">
        <w:rPr>
          <w:szCs w:val="20"/>
        </w:rPr>
        <w:t>godności ZKP/</w:t>
      </w:r>
      <w:r>
        <w:rPr>
          <w:szCs w:val="20"/>
        </w:rPr>
        <w:t>S</w:t>
      </w:r>
      <w:r w:rsidR="00EC3B2C" w:rsidRPr="00CD733F">
        <w:rPr>
          <w:szCs w:val="20"/>
        </w:rPr>
        <w:t xml:space="preserve">tałości </w:t>
      </w:r>
      <w:r>
        <w:rPr>
          <w:szCs w:val="20"/>
        </w:rPr>
        <w:t>W</w:t>
      </w:r>
      <w:r w:rsidR="00EC3B2C" w:rsidRPr="00CD733F">
        <w:rPr>
          <w:szCs w:val="20"/>
        </w:rPr>
        <w:t xml:space="preserve">łaściwości </w:t>
      </w:r>
      <w:r>
        <w:rPr>
          <w:szCs w:val="20"/>
        </w:rPr>
        <w:t>U</w:t>
      </w:r>
      <w:r w:rsidR="00EC3B2C" w:rsidRPr="00CD733F">
        <w:rPr>
          <w:szCs w:val="20"/>
        </w:rPr>
        <w:t>żytkowych, deklarację właściwości użytkowych,  KOT/EOT, aprobatę techniczną, ew. badania materiałów wykonane przez dostawców itp.),</w:t>
      </w:r>
    </w:p>
    <w:p w14:paraId="35980056" w14:textId="77777777" w:rsidR="00EC3B2C" w:rsidRDefault="00CD733F" w:rsidP="009B6981">
      <w:pPr>
        <w:jc w:val="both"/>
        <w:rPr>
          <w:szCs w:val="20"/>
        </w:rPr>
      </w:pPr>
      <w:r>
        <w:rPr>
          <w:szCs w:val="20"/>
        </w:rPr>
        <w:t xml:space="preserve">- </w:t>
      </w:r>
      <w:r w:rsidR="00EC3B2C" w:rsidRPr="00CD733F">
        <w:rPr>
          <w:szCs w:val="20"/>
        </w:rPr>
        <w:t>ew. wykonać własne badania właściwości materiałów przeznaczonych do wykonania robót, określo</w:t>
      </w:r>
      <w:r w:rsidR="009B6981">
        <w:rPr>
          <w:szCs w:val="20"/>
        </w:rPr>
        <w:t xml:space="preserve">ne przez </w:t>
      </w:r>
      <w:r w:rsidR="00B24DBB">
        <w:rPr>
          <w:szCs w:val="20"/>
        </w:rPr>
        <w:t>Inżyniera/</w:t>
      </w:r>
      <w:r w:rsidR="009B6981">
        <w:rPr>
          <w:szCs w:val="20"/>
        </w:rPr>
        <w:t>Inspektora Nadzoru.</w:t>
      </w:r>
    </w:p>
    <w:p w14:paraId="2351A3E8" w14:textId="77777777" w:rsidR="00EC3B2C" w:rsidRPr="009B6981" w:rsidRDefault="00EC3B2C" w:rsidP="00EC3B2C">
      <w:pPr>
        <w:numPr>
          <w:ilvl w:val="12"/>
          <w:numId w:val="0"/>
        </w:numPr>
        <w:jc w:val="both"/>
        <w:rPr>
          <w:szCs w:val="20"/>
        </w:rPr>
      </w:pPr>
      <w:r w:rsidRPr="00EC3B2C">
        <w:rPr>
          <w:szCs w:val="20"/>
        </w:rPr>
        <w:t xml:space="preserve">Wszystkie dokumenty oraz wyniki badań Wykonawca przedstawia </w:t>
      </w:r>
      <w:r w:rsidR="00B24DBB">
        <w:rPr>
          <w:szCs w:val="20"/>
        </w:rPr>
        <w:t>Inżynierowi/</w:t>
      </w:r>
      <w:r w:rsidRPr="00EC3B2C">
        <w:rPr>
          <w:szCs w:val="20"/>
        </w:rPr>
        <w:t xml:space="preserve">Inspektorowi Nadzoru  </w:t>
      </w:r>
      <w:r w:rsidRPr="009B6981">
        <w:rPr>
          <w:szCs w:val="20"/>
        </w:rPr>
        <w:t>do akceptacji.</w:t>
      </w:r>
    </w:p>
    <w:p w14:paraId="0E09CBC2" w14:textId="77777777" w:rsidR="00646E9B" w:rsidRPr="009B6981" w:rsidRDefault="00646E9B" w:rsidP="00273B36">
      <w:pPr>
        <w:pStyle w:val="Nagwek2"/>
        <w:numPr>
          <w:ilvl w:val="1"/>
          <w:numId w:val="12"/>
        </w:numPr>
        <w:ind w:left="567" w:hanging="567"/>
      </w:pPr>
      <w:bookmarkStart w:id="90" w:name="_Toc64387019"/>
      <w:r w:rsidRPr="009B6981">
        <w:t>Badania w czasie robót</w:t>
      </w:r>
      <w:bookmarkEnd w:id="90"/>
    </w:p>
    <w:p w14:paraId="28DA881A" w14:textId="77777777" w:rsidR="009B6981" w:rsidRPr="009B6981" w:rsidRDefault="009B6981" w:rsidP="009B6981">
      <w:pPr>
        <w:jc w:val="both"/>
        <w:rPr>
          <w:szCs w:val="20"/>
        </w:rPr>
      </w:pPr>
      <w:r w:rsidRPr="009B6981">
        <w:rPr>
          <w:szCs w:val="20"/>
        </w:rPr>
        <w:t>Częstotliwość oraz zakres badań i pomiarów, które należy wykonać w czasie robót podaje tabela 8 w pkt 6.2.</w:t>
      </w:r>
    </w:p>
    <w:p w14:paraId="62A410E1" w14:textId="77777777" w:rsidR="00646E9B" w:rsidRPr="009B6981" w:rsidRDefault="00646E9B" w:rsidP="00273B36">
      <w:pPr>
        <w:pStyle w:val="Nagwek2"/>
        <w:numPr>
          <w:ilvl w:val="1"/>
          <w:numId w:val="12"/>
        </w:numPr>
        <w:ind w:left="567" w:hanging="567"/>
      </w:pPr>
      <w:bookmarkStart w:id="91" w:name="_Toc64387020"/>
      <w:r w:rsidRPr="009B6981">
        <w:t xml:space="preserve">Badania cech geometrycznych </w:t>
      </w:r>
      <w:r w:rsidR="00B708CE" w:rsidRPr="009B6981">
        <w:t>podbudowy i warstwy mrozoodpornej</w:t>
      </w:r>
      <w:bookmarkEnd w:id="91"/>
    </w:p>
    <w:p w14:paraId="4B2873DC" w14:textId="77777777" w:rsidR="009B6981" w:rsidRPr="009B6981" w:rsidRDefault="009B6981" w:rsidP="009B6981">
      <w:pPr>
        <w:rPr>
          <w:szCs w:val="20"/>
        </w:rPr>
      </w:pPr>
      <w:r w:rsidRPr="009B6981">
        <w:rPr>
          <w:szCs w:val="20"/>
        </w:rPr>
        <w:t>Częstotliwość oraz zakres badań i pomiarów dotyczących cech geometrycznych podaje tabela 9, w pkt 6.2.</w:t>
      </w:r>
    </w:p>
    <w:p w14:paraId="69F19CE1" w14:textId="77777777" w:rsidR="00646E9B" w:rsidRPr="00B708CE" w:rsidRDefault="00646E9B" w:rsidP="00273B36">
      <w:pPr>
        <w:pStyle w:val="Nagwek1"/>
        <w:numPr>
          <w:ilvl w:val="0"/>
          <w:numId w:val="12"/>
        </w:numPr>
        <w:ind w:left="567" w:hanging="578"/>
      </w:pPr>
      <w:bookmarkStart w:id="92" w:name="_Toc64387021"/>
      <w:r w:rsidRPr="00B708CE">
        <w:t>OBMIAR ROBÓT</w:t>
      </w:r>
      <w:bookmarkEnd w:id="92"/>
    </w:p>
    <w:p w14:paraId="751C5B65" w14:textId="77777777" w:rsidR="00312786" w:rsidRPr="00B708CE" w:rsidRDefault="00312786" w:rsidP="00273B36">
      <w:pPr>
        <w:pStyle w:val="Nagwek2"/>
        <w:numPr>
          <w:ilvl w:val="1"/>
          <w:numId w:val="12"/>
        </w:numPr>
        <w:ind w:left="567" w:hanging="567"/>
      </w:pPr>
      <w:bookmarkStart w:id="93" w:name="_Toc64387022"/>
      <w:r w:rsidRPr="00B708CE">
        <w:t>Ogólne zasady obmiaru robót</w:t>
      </w:r>
      <w:bookmarkEnd w:id="93"/>
    </w:p>
    <w:p w14:paraId="5BEB34F7" w14:textId="77777777" w:rsidR="00DD0428" w:rsidRPr="00DD0428" w:rsidRDefault="00DD0428" w:rsidP="00DD0428">
      <w:r w:rsidRPr="00DD0428">
        <w:t>Ogólne zasady obmiaru robót podano w D-M-00.00.00 „Wymagania ogólne”.</w:t>
      </w:r>
    </w:p>
    <w:p w14:paraId="695BCA8F" w14:textId="77777777" w:rsidR="00312786" w:rsidRPr="00B708CE" w:rsidRDefault="00312786" w:rsidP="00273B36">
      <w:pPr>
        <w:pStyle w:val="Nagwek2"/>
        <w:numPr>
          <w:ilvl w:val="1"/>
          <w:numId w:val="12"/>
        </w:numPr>
        <w:ind w:left="567" w:hanging="567"/>
      </w:pPr>
      <w:bookmarkStart w:id="94" w:name="_Toc64387023"/>
      <w:r w:rsidRPr="00B708CE">
        <w:t>Jednostka obmiarowa</w:t>
      </w:r>
      <w:bookmarkEnd w:id="94"/>
    </w:p>
    <w:p w14:paraId="0176C032" w14:textId="77777777" w:rsidR="00312786" w:rsidRPr="00B708CE" w:rsidRDefault="00312786" w:rsidP="00D13BF5">
      <w:pPr>
        <w:jc w:val="both"/>
        <w:rPr>
          <w:szCs w:val="20"/>
        </w:rPr>
      </w:pPr>
      <w:r w:rsidRPr="00B708CE">
        <w:rPr>
          <w:szCs w:val="20"/>
        </w:rPr>
        <w:t>Jednostką obmiarową jest m</w:t>
      </w:r>
      <w:r w:rsidRPr="00B708CE">
        <w:rPr>
          <w:szCs w:val="20"/>
          <w:vertAlign w:val="superscript"/>
        </w:rPr>
        <w:t>2</w:t>
      </w:r>
      <w:r w:rsidRPr="00B708CE">
        <w:rPr>
          <w:szCs w:val="20"/>
        </w:rPr>
        <w:t xml:space="preserve"> (metr kwadratowy) wykonanej warstwy </w:t>
      </w:r>
      <w:r w:rsidR="009B6981">
        <w:rPr>
          <w:szCs w:val="20"/>
        </w:rPr>
        <w:t>podbudowy i </w:t>
      </w:r>
      <w:r w:rsidR="00B708CE" w:rsidRPr="00B708CE">
        <w:rPr>
          <w:szCs w:val="20"/>
        </w:rPr>
        <w:t>warstwy mrozoochronnej.</w:t>
      </w:r>
    </w:p>
    <w:p w14:paraId="43B7F563" w14:textId="77777777" w:rsidR="00646E9B" w:rsidRDefault="00646E9B" w:rsidP="00273B36">
      <w:pPr>
        <w:pStyle w:val="Nagwek1"/>
        <w:numPr>
          <w:ilvl w:val="0"/>
          <w:numId w:val="12"/>
        </w:numPr>
        <w:ind w:left="567" w:hanging="567"/>
      </w:pPr>
      <w:bookmarkStart w:id="95" w:name="_Toc64387024"/>
      <w:r w:rsidRPr="00B708CE">
        <w:t>ODBIÓR ROBÓT</w:t>
      </w:r>
      <w:bookmarkEnd w:id="95"/>
    </w:p>
    <w:p w14:paraId="034DABCA" w14:textId="77777777" w:rsidR="00B708CE" w:rsidRDefault="00B708CE" w:rsidP="00273B36">
      <w:pPr>
        <w:pStyle w:val="Nagwek2"/>
        <w:numPr>
          <w:ilvl w:val="1"/>
          <w:numId w:val="12"/>
        </w:numPr>
        <w:ind w:left="567" w:hanging="567"/>
      </w:pPr>
      <w:bookmarkStart w:id="96" w:name="_Toc64387025"/>
      <w:r>
        <w:t>Ogólne zasady odbioru robót</w:t>
      </w:r>
      <w:bookmarkEnd w:id="96"/>
    </w:p>
    <w:p w14:paraId="55C414A3" w14:textId="77777777" w:rsidR="00B708CE" w:rsidRPr="00B708CE" w:rsidRDefault="00B708CE" w:rsidP="00B708CE">
      <w:pPr>
        <w:jc w:val="both"/>
        <w:rPr>
          <w:szCs w:val="20"/>
        </w:rPr>
      </w:pPr>
      <w:r w:rsidRPr="00B708CE">
        <w:rPr>
          <w:szCs w:val="20"/>
        </w:rPr>
        <w:t>Ogólne zasady odbioru robót podano w D-M-00.00.00 „Wymagania ogólne”.</w:t>
      </w:r>
    </w:p>
    <w:p w14:paraId="5E588A28" w14:textId="77777777" w:rsidR="00B708CE" w:rsidRPr="00B708CE" w:rsidRDefault="00B708CE" w:rsidP="00B708CE">
      <w:pPr>
        <w:jc w:val="both"/>
        <w:rPr>
          <w:szCs w:val="20"/>
        </w:rPr>
      </w:pPr>
      <w:r w:rsidRPr="00B708CE">
        <w:rPr>
          <w:szCs w:val="20"/>
        </w:rPr>
        <w:t xml:space="preserve">Roboty uznaje się za wykonane zgodnie z Dokumentacją Projektową i WWiORB, jeżeli wszystkie badania i pomiary </w:t>
      </w:r>
      <w:r w:rsidR="009B6981">
        <w:rPr>
          <w:szCs w:val="20"/>
        </w:rPr>
        <w:t>z zachowaniem tolerancji wg pkt</w:t>
      </w:r>
      <w:r w:rsidRPr="00B708CE">
        <w:rPr>
          <w:szCs w:val="20"/>
        </w:rPr>
        <w:t xml:space="preserve"> 6 niniejsz</w:t>
      </w:r>
      <w:r w:rsidR="009B6981">
        <w:rPr>
          <w:szCs w:val="20"/>
        </w:rPr>
        <w:t>ych</w:t>
      </w:r>
      <w:r w:rsidRPr="00B708CE">
        <w:rPr>
          <w:szCs w:val="20"/>
        </w:rPr>
        <w:t xml:space="preserve"> WWiORB dały wyniki pozytywne.</w:t>
      </w:r>
    </w:p>
    <w:p w14:paraId="05B90251" w14:textId="77777777" w:rsidR="00B708CE" w:rsidRPr="00B708CE" w:rsidRDefault="00B708CE" w:rsidP="00B708CE">
      <w:pPr>
        <w:jc w:val="both"/>
        <w:rPr>
          <w:szCs w:val="20"/>
        </w:rPr>
      </w:pPr>
      <w:r w:rsidRPr="00B708CE">
        <w:rPr>
          <w:szCs w:val="20"/>
        </w:rPr>
        <w:t>Do odbioru ostatecznego uwzględniane są wyniki badań i pomiarów kontrolnych, badań i pomiarów kontrolnych dodatkowych oraz badań i pomiarów arbitrażowych do wyznaczonych odcinków częściowych.</w:t>
      </w:r>
    </w:p>
    <w:p w14:paraId="259A927A" w14:textId="77777777" w:rsidR="00646E9B" w:rsidRPr="00B708CE" w:rsidRDefault="00646E9B" w:rsidP="00273B36">
      <w:pPr>
        <w:pStyle w:val="Nagwek2"/>
        <w:numPr>
          <w:ilvl w:val="1"/>
          <w:numId w:val="12"/>
        </w:numPr>
        <w:ind w:left="567" w:hanging="567"/>
      </w:pPr>
      <w:bookmarkStart w:id="97" w:name="_Toc64387026"/>
      <w:r w:rsidRPr="00B708CE">
        <w:rPr>
          <w:rStyle w:val="Nagwek2Znak"/>
          <w:b/>
          <w:bCs/>
        </w:rPr>
        <w:t>Zasady postępowania z wadliwie wykonanymi robotami</w:t>
      </w:r>
      <w:bookmarkEnd w:id="97"/>
    </w:p>
    <w:p w14:paraId="35F21CE0" w14:textId="3D96F12C" w:rsidR="00B708CE" w:rsidRPr="00B708CE" w:rsidRDefault="00B708CE" w:rsidP="00B708CE">
      <w:pPr>
        <w:jc w:val="both"/>
        <w:rPr>
          <w:szCs w:val="20"/>
        </w:rPr>
      </w:pPr>
      <w:r w:rsidRPr="00B708CE">
        <w:rPr>
          <w:szCs w:val="20"/>
        </w:rPr>
        <w:t xml:space="preserve">Jeżeli wystąpią wyniki negatywne dla materiałów i robót (nie spełniające wymagań określonych w WWiORB i opracowanych na ich podstawie STWiORB), to Inżynier/Inspektor Nadzoru/Zamawiający wydaje Wykonawcy polecenie przedstawienia programu naprawczego, chyba że na wniosek jednej ze stron kontraktu zostaną wykonane badania lub pomiary arbitrażowe (zgodnie z pkt. 6.5 </w:t>
      </w:r>
      <w:r w:rsidR="001718DA" w:rsidRPr="00B708CE">
        <w:rPr>
          <w:szCs w:val="20"/>
        </w:rPr>
        <w:t>niniejsz</w:t>
      </w:r>
      <w:r w:rsidR="001718DA">
        <w:rPr>
          <w:szCs w:val="20"/>
        </w:rPr>
        <w:t>ych</w:t>
      </w:r>
      <w:r w:rsidR="001718DA" w:rsidRPr="00B708CE">
        <w:rPr>
          <w:szCs w:val="20"/>
        </w:rPr>
        <w:t xml:space="preserve"> </w:t>
      </w:r>
      <w:r w:rsidRPr="00B708CE">
        <w:rPr>
          <w:szCs w:val="20"/>
        </w:rPr>
        <w:t>WWiORB), a ich wyniki będą pozytywne. Wykonawca w programie tym jest zobowiązany dokonać oceny wpływu na trwałość lub przedstawić sposób naprawienia wady.</w:t>
      </w:r>
    </w:p>
    <w:p w14:paraId="244A8CF3" w14:textId="77777777" w:rsidR="00B708CE" w:rsidRPr="00B708CE" w:rsidRDefault="00B708CE" w:rsidP="00B708CE">
      <w:pPr>
        <w:jc w:val="both"/>
        <w:rPr>
          <w:szCs w:val="20"/>
        </w:rPr>
      </w:pPr>
      <w:r w:rsidRPr="00B708CE">
        <w:rPr>
          <w:szCs w:val="20"/>
        </w:rPr>
        <w:t xml:space="preserve">Na zastosowanie programu naprawczego wyraża zgodę Inżynier/Inspektor Nadzoru/Zamawiający. </w:t>
      </w:r>
    </w:p>
    <w:p w14:paraId="5B0E1C5E" w14:textId="77777777" w:rsidR="00B708CE" w:rsidRPr="00B708CE" w:rsidRDefault="00B708CE" w:rsidP="00B708CE">
      <w:pPr>
        <w:jc w:val="both"/>
        <w:rPr>
          <w:szCs w:val="20"/>
        </w:rPr>
      </w:pPr>
      <w:r w:rsidRPr="00B708CE">
        <w:rPr>
          <w:szCs w:val="20"/>
        </w:rPr>
        <w:t>W przypadku braku zgody Inżyniera/Inspektora Nadzoru/Zamawiającego na zastosowanie programu naprawczego wszystkie materiały i roboty nie spełniające wymagań podanych w odpowiednich punktach WWiORB zostaną odrzucone. Wykonawca wymieni materiały na właściwe i wykona prawidłowo roboty na własny koszt.</w:t>
      </w:r>
    </w:p>
    <w:p w14:paraId="47633709" w14:textId="77777777" w:rsidR="00B708CE" w:rsidRPr="00B708CE" w:rsidRDefault="00B708CE" w:rsidP="00B708CE">
      <w:pPr>
        <w:jc w:val="both"/>
        <w:rPr>
          <w:szCs w:val="20"/>
        </w:rPr>
      </w:pPr>
      <w:r w:rsidRPr="00B708CE">
        <w:rPr>
          <w:szCs w:val="20"/>
        </w:rPr>
        <w:t>Jeżeli wymiana materiałów niespełniających wymagań lub wadliwie wykonane roboty spowodowują szkodę w innych, prawidłowo wykonanych robotach, to również te roboty powinny być ponownie wykonane przez Wykonawcę na jego koszt.</w:t>
      </w:r>
    </w:p>
    <w:p w14:paraId="44433BE5" w14:textId="77777777" w:rsidR="00646E9B" w:rsidRPr="00FB58AF" w:rsidRDefault="00646E9B" w:rsidP="00273B36">
      <w:pPr>
        <w:pStyle w:val="Nagwek1"/>
        <w:numPr>
          <w:ilvl w:val="0"/>
          <w:numId w:val="12"/>
        </w:numPr>
        <w:ind w:left="567" w:hanging="567"/>
      </w:pPr>
      <w:bookmarkStart w:id="98" w:name="_Toc64387027"/>
      <w:r w:rsidRPr="00FB58AF">
        <w:t>PODSTAWA PŁATNOŚCI</w:t>
      </w:r>
      <w:bookmarkEnd w:id="98"/>
    </w:p>
    <w:p w14:paraId="625DA20C" w14:textId="77777777" w:rsidR="00D13BF5" w:rsidRPr="00FB58AF" w:rsidRDefault="00D13BF5" w:rsidP="00273B36">
      <w:pPr>
        <w:pStyle w:val="Nagwek2"/>
        <w:numPr>
          <w:ilvl w:val="1"/>
          <w:numId w:val="12"/>
        </w:numPr>
        <w:ind w:left="567" w:hanging="567"/>
      </w:pPr>
      <w:bookmarkStart w:id="99" w:name="_Toc64387028"/>
      <w:r w:rsidRPr="00FB58AF">
        <w:t>Ogólne ustalenia dotyczące podstawy płatności</w:t>
      </w:r>
      <w:bookmarkEnd w:id="99"/>
    </w:p>
    <w:p w14:paraId="3D1E88BE" w14:textId="77777777" w:rsidR="00DD0428" w:rsidRPr="00DD0428" w:rsidRDefault="00DD0428" w:rsidP="00DD0428">
      <w:pPr>
        <w:rPr>
          <w:spacing w:val="-6"/>
        </w:rPr>
      </w:pPr>
      <w:r w:rsidRPr="00DD0428">
        <w:rPr>
          <w:spacing w:val="-6"/>
        </w:rPr>
        <w:t>Ogólne ustalenia dotyczące podstawy płatności podano w D-M-00.00.00 „Wymagania ogólne”.</w:t>
      </w:r>
    </w:p>
    <w:p w14:paraId="5770A774" w14:textId="77777777" w:rsidR="00D13BF5" w:rsidRPr="00FB58AF" w:rsidRDefault="00D13BF5" w:rsidP="00273B36">
      <w:pPr>
        <w:pStyle w:val="Nagwek2"/>
        <w:numPr>
          <w:ilvl w:val="1"/>
          <w:numId w:val="12"/>
        </w:numPr>
        <w:ind w:left="567" w:hanging="567"/>
      </w:pPr>
      <w:bookmarkStart w:id="100" w:name="_Toc64387029"/>
      <w:r w:rsidRPr="00FB58AF">
        <w:t>Cena jednostki obmiarowej</w:t>
      </w:r>
      <w:bookmarkEnd w:id="100"/>
    </w:p>
    <w:p w14:paraId="17D50375" w14:textId="77777777" w:rsidR="00B708CE" w:rsidRPr="00FB58AF" w:rsidRDefault="00B708CE" w:rsidP="00FB58AF">
      <w:pPr>
        <w:rPr>
          <w:szCs w:val="20"/>
        </w:rPr>
      </w:pPr>
      <w:r w:rsidRPr="00FB58AF">
        <w:rPr>
          <w:szCs w:val="20"/>
        </w:rPr>
        <w:t>Cena wykonania  jednostki obmiarowej (</w:t>
      </w:r>
      <w:smartTag w:uri="urn:schemas-microsoft-com:office:smarttags" w:element="metricconverter">
        <w:smartTagPr>
          <w:attr w:name="ProductID" w:val="1 m2"/>
        </w:smartTagPr>
        <w:r w:rsidRPr="00FB58AF">
          <w:rPr>
            <w:szCs w:val="20"/>
          </w:rPr>
          <w:t>1 m</w:t>
        </w:r>
        <w:r w:rsidRPr="00FB58AF">
          <w:rPr>
            <w:szCs w:val="20"/>
            <w:vertAlign w:val="superscript"/>
          </w:rPr>
          <w:t>2</w:t>
        </w:r>
      </w:smartTag>
      <w:r w:rsidRPr="00FB58AF">
        <w:rPr>
          <w:szCs w:val="20"/>
        </w:rPr>
        <w:t>) obejmuje:</w:t>
      </w:r>
    </w:p>
    <w:p w14:paraId="61F24BB6" w14:textId="77777777" w:rsidR="00B708CE" w:rsidRPr="00FB58AF" w:rsidRDefault="00FB58AF" w:rsidP="00FB58AF">
      <w:pPr>
        <w:rPr>
          <w:szCs w:val="20"/>
        </w:rPr>
      </w:pPr>
      <w:r>
        <w:rPr>
          <w:szCs w:val="20"/>
        </w:rPr>
        <w:t xml:space="preserve">- </w:t>
      </w:r>
      <w:r w:rsidR="00B708CE" w:rsidRPr="00FB58AF">
        <w:rPr>
          <w:szCs w:val="20"/>
        </w:rPr>
        <w:t>prace pomiarowe i roboty przygotowawcze,</w:t>
      </w:r>
    </w:p>
    <w:p w14:paraId="274F6567" w14:textId="77777777" w:rsidR="00B708CE" w:rsidRPr="00FB58AF" w:rsidRDefault="00FB58AF" w:rsidP="00FB58AF">
      <w:pPr>
        <w:rPr>
          <w:szCs w:val="20"/>
        </w:rPr>
      </w:pPr>
      <w:r>
        <w:rPr>
          <w:szCs w:val="20"/>
        </w:rPr>
        <w:t xml:space="preserve">- </w:t>
      </w:r>
      <w:r w:rsidR="00B708CE" w:rsidRPr="00FB58AF">
        <w:rPr>
          <w:szCs w:val="20"/>
        </w:rPr>
        <w:t>oznakowanie robót,</w:t>
      </w:r>
    </w:p>
    <w:p w14:paraId="2BF1E38E" w14:textId="77777777" w:rsidR="00B708CE" w:rsidRPr="00FB58AF" w:rsidRDefault="00FB58AF" w:rsidP="00FB58AF">
      <w:pPr>
        <w:rPr>
          <w:szCs w:val="20"/>
        </w:rPr>
      </w:pPr>
      <w:r>
        <w:rPr>
          <w:szCs w:val="20"/>
        </w:rPr>
        <w:t xml:space="preserve">- </w:t>
      </w:r>
      <w:r w:rsidR="00B708CE" w:rsidRPr="00FB58AF">
        <w:rPr>
          <w:szCs w:val="20"/>
        </w:rPr>
        <w:t>dostarczenie materiałów i sprzętu,</w:t>
      </w:r>
    </w:p>
    <w:p w14:paraId="79B38ED5" w14:textId="77777777" w:rsidR="00B708CE" w:rsidRPr="00FB58AF" w:rsidRDefault="00FB58AF" w:rsidP="00FB58AF">
      <w:pPr>
        <w:rPr>
          <w:szCs w:val="20"/>
        </w:rPr>
      </w:pPr>
      <w:r>
        <w:rPr>
          <w:szCs w:val="20"/>
        </w:rPr>
        <w:t xml:space="preserve">- </w:t>
      </w:r>
      <w:r w:rsidR="00B708CE" w:rsidRPr="00FB58AF">
        <w:rPr>
          <w:szCs w:val="20"/>
        </w:rPr>
        <w:t>wyprodukowanie mieszanki i jej transport na miejsce wbudowania,</w:t>
      </w:r>
    </w:p>
    <w:p w14:paraId="787B6FD2" w14:textId="77777777" w:rsidR="00B708CE" w:rsidRPr="00FB58AF" w:rsidRDefault="00FB58AF" w:rsidP="00FB58AF">
      <w:pPr>
        <w:rPr>
          <w:szCs w:val="20"/>
        </w:rPr>
      </w:pPr>
      <w:r>
        <w:rPr>
          <w:szCs w:val="20"/>
        </w:rPr>
        <w:t xml:space="preserve">- </w:t>
      </w:r>
      <w:r w:rsidR="00B708CE" w:rsidRPr="00FB58AF">
        <w:rPr>
          <w:szCs w:val="20"/>
        </w:rPr>
        <w:t>dostarczenie, ustawienie, rozebranie i odwiezienie prowadnic oraz innych materiałów i urządzeń pomocniczych,</w:t>
      </w:r>
    </w:p>
    <w:p w14:paraId="327DC19A" w14:textId="77777777" w:rsidR="00B708CE" w:rsidRPr="00FB58AF" w:rsidRDefault="00FB58AF" w:rsidP="00FB58AF">
      <w:pPr>
        <w:rPr>
          <w:szCs w:val="20"/>
        </w:rPr>
      </w:pPr>
      <w:r>
        <w:rPr>
          <w:szCs w:val="20"/>
        </w:rPr>
        <w:t xml:space="preserve">- </w:t>
      </w:r>
      <w:r w:rsidR="00B708CE" w:rsidRPr="00FB58AF">
        <w:rPr>
          <w:szCs w:val="20"/>
        </w:rPr>
        <w:t>rozłożenie i zagęszczenie mieszanki,</w:t>
      </w:r>
    </w:p>
    <w:p w14:paraId="1D790398" w14:textId="77777777" w:rsidR="00B708CE" w:rsidRPr="00FB58AF" w:rsidRDefault="00FB58AF" w:rsidP="00FB58AF">
      <w:pPr>
        <w:rPr>
          <w:szCs w:val="20"/>
        </w:rPr>
      </w:pPr>
      <w:r>
        <w:rPr>
          <w:szCs w:val="20"/>
        </w:rPr>
        <w:t xml:space="preserve">- </w:t>
      </w:r>
      <w:r w:rsidR="00B708CE" w:rsidRPr="00FB58AF">
        <w:rPr>
          <w:szCs w:val="20"/>
        </w:rPr>
        <w:t>ew. nacięcie szczelin i wykonanie technologii przeciwspękaniowych,</w:t>
      </w:r>
    </w:p>
    <w:p w14:paraId="468B9F1B" w14:textId="77777777" w:rsidR="00B708CE" w:rsidRPr="00FB58AF" w:rsidRDefault="00FB58AF" w:rsidP="00FB58AF">
      <w:pPr>
        <w:rPr>
          <w:szCs w:val="20"/>
        </w:rPr>
      </w:pPr>
      <w:r>
        <w:rPr>
          <w:szCs w:val="20"/>
        </w:rPr>
        <w:t xml:space="preserve">- </w:t>
      </w:r>
      <w:r w:rsidR="00B708CE" w:rsidRPr="00FB58AF">
        <w:rPr>
          <w:szCs w:val="20"/>
        </w:rPr>
        <w:t>pielęgnacja wykonanej warstwy,</w:t>
      </w:r>
    </w:p>
    <w:p w14:paraId="7563B42F" w14:textId="77777777" w:rsidR="00B708CE" w:rsidRPr="00FB58AF" w:rsidRDefault="00FB58AF" w:rsidP="00FB58AF">
      <w:pPr>
        <w:rPr>
          <w:szCs w:val="20"/>
        </w:rPr>
      </w:pPr>
      <w:r>
        <w:rPr>
          <w:szCs w:val="20"/>
        </w:rPr>
        <w:t xml:space="preserve">- </w:t>
      </w:r>
      <w:r w:rsidR="00B708CE" w:rsidRPr="00FB58AF">
        <w:rPr>
          <w:szCs w:val="20"/>
        </w:rPr>
        <w:t>przeprowadze</w:t>
      </w:r>
      <w:r w:rsidR="009B6981">
        <w:rPr>
          <w:szCs w:val="20"/>
        </w:rPr>
        <w:t xml:space="preserve">nie wymaganych </w:t>
      </w:r>
      <w:r w:rsidR="00B708CE" w:rsidRPr="00FB58AF">
        <w:rPr>
          <w:szCs w:val="20"/>
        </w:rPr>
        <w:t>pomiarów i badań,</w:t>
      </w:r>
    </w:p>
    <w:p w14:paraId="0D046610" w14:textId="77777777" w:rsidR="00B708CE" w:rsidRPr="00FB58AF" w:rsidRDefault="00FB58AF" w:rsidP="00FB58AF">
      <w:pPr>
        <w:rPr>
          <w:szCs w:val="20"/>
        </w:rPr>
      </w:pPr>
      <w:r>
        <w:rPr>
          <w:szCs w:val="20"/>
        </w:rPr>
        <w:t xml:space="preserve">- </w:t>
      </w:r>
      <w:r w:rsidR="00B708CE" w:rsidRPr="00FB58AF">
        <w:rPr>
          <w:szCs w:val="20"/>
        </w:rPr>
        <w:t>uporządkowanie terenu robót i jego otoczenia,</w:t>
      </w:r>
    </w:p>
    <w:p w14:paraId="7CCC385E" w14:textId="77777777" w:rsidR="00B708CE" w:rsidRPr="00FB58AF" w:rsidRDefault="00FB58AF" w:rsidP="00FB58AF">
      <w:pPr>
        <w:rPr>
          <w:szCs w:val="20"/>
        </w:rPr>
      </w:pPr>
      <w:r>
        <w:rPr>
          <w:szCs w:val="20"/>
        </w:rPr>
        <w:t xml:space="preserve">- </w:t>
      </w:r>
      <w:r w:rsidR="00B708CE" w:rsidRPr="00FB58AF">
        <w:rPr>
          <w:szCs w:val="20"/>
        </w:rPr>
        <w:t>roboty wykończeniowe,</w:t>
      </w:r>
    </w:p>
    <w:p w14:paraId="419B7612" w14:textId="77777777" w:rsidR="00B708CE" w:rsidRPr="00FB58AF" w:rsidRDefault="00FB58AF" w:rsidP="00FB58AF">
      <w:pPr>
        <w:rPr>
          <w:b/>
          <w:szCs w:val="20"/>
        </w:rPr>
      </w:pPr>
      <w:r>
        <w:rPr>
          <w:szCs w:val="20"/>
        </w:rPr>
        <w:t xml:space="preserve">- </w:t>
      </w:r>
      <w:r w:rsidR="00B708CE" w:rsidRPr="00FB58AF">
        <w:rPr>
          <w:szCs w:val="20"/>
        </w:rPr>
        <w:t>odwiezienie sprzętu,</w:t>
      </w:r>
    </w:p>
    <w:p w14:paraId="040D5733" w14:textId="77777777" w:rsidR="00B708CE" w:rsidRPr="00FB58AF" w:rsidRDefault="00FB58AF" w:rsidP="00B708CE">
      <w:pPr>
        <w:rPr>
          <w:szCs w:val="20"/>
        </w:rPr>
      </w:pPr>
      <w:r>
        <w:rPr>
          <w:szCs w:val="20"/>
        </w:rPr>
        <w:t xml:space="preserve">- </w:t>
      </w:r>
      <w:r w:rsidR="00B708CE" w:rsidRPr="00FB58AF">
        <w:rPr>
          <w:szCs w:val="20"/>
        </w:rPr>
        <w:t>wsz</w:t>
      </w:r>
      <w:r w:rsidR="00B24DBB">
        <w:rPr>
          <w:szCs w:val="20"/>
        </w:rPr>
        <w:t>elkie</w:t>
      </w:r>
      <w:r w:rsidR="00B708CE" w:rsidRPr="00FB58AF">
        <w:rPr>
          <w:szCs w:val="20"/>
        </w:rPr>
        <w:t xml:space="preserve"> inne czynności </w:t>
      </w:r>
      <w:r w:rsidR="00B24DBB">
        <w:rPr>
          <w:szCs w:val="20"/>
        </w:rPr>
        <w:t>związane z prawidłowym wykonaniem warstwy zgodnie z wymaganiami niniejszych WWiORB</w:t>
      </w:r>
    </w:p>
    <w:p w14:paraId="0ED6FE05" w14:textId="77777777" w:rsidR="00D13BF5" w:rsidRPr="00FB58AF" w:rsidRDefault="00D13BF5" w:rsidP="00273B36">
      <w:pPr>
        <w:pStyle w:val="Nagwek2"/>
        <w:numPr>
          <w:ilvl w:val="1"/>
          <w:numId w:val="12"/>
        </w:numPr>
        <w:ind w:left="567" w:hanging="567"/>
      </w:pPr>
      <w:bookmarkStart w:id="101" w:name="_Toc64387030"/>
      <w:r w:rsidRPr="00FB58AF">
        <w:t>Sposób rozliczenia robót tymczasowych i prac towarzyszących</w:t>
      </w:r>
      <w:bookmarkEnd w:id="101"/>
    </w:p>
    <w:p w14:paraId="68DBCC06" w14:textId="3BB76408" w:rsidR="00D13BF5" w:rsidRPr="00A5310F" w:rsidRDefault="00D13BF5" w:rsidP="00A5310F">
      <w:pPr>
        <w:jc w:val="both"/>
        <w:rPr>
          <w:szCs w:val="20"/>
        </w:rPr>
      </w:pPr>
      <w:r w:rsidRPr="00FB58AF">
        <w:tab/>
      </w:r>
      <w:r w:rsidRPr="00A5310F">
        <w:rPr>
          <w:szCs w:val="20"/>
        </w:rPr>
        <w:t xml:space="preserve">Cena wykonania robót określonych </w:t>
      </w:r>
      <w:r w:rsidR="001718DA" w:rsidRPr="00A5310F">
        <w:rPr>
          <w:szCs w:val="20"/>
        </w:rPr>
        <w:t>niniejszy</w:t>
      </w:r>
      <w:r w:rsidR="001718DA">
        <w:rPr>
          <w:szCs w:val="20"/>
        </w:rPr>
        <w:t>ch</w:t>
      </w:r>
      <w:r w:rsidR="001718DA" w:rsidRPr="00A5310F">
        <w:rPr>
          <w:szCs w:val="20"/>
        </w:rPr>
        <w:t xml:space="preserve"> </w:t>
      </w:r>
      <w:r w:rsidR="009B6981" w:rsidRPr="00A5310F">
        <w:rPr>
          <w:szCs w:val="20"/>
        </w:rPr>
        <w:t xml:space="preserve">WWiORB </w:t>
      </w:r>
      <w:r w:rsidRPr="00A5310F">
        <w:rPr>
          <w:szCs w:val="20"/>
        </w:rPr>
        <w:t>obejmuje:</w:t>
      </w:r>
    </w:p>
    <w:p w14:paraId="532EE396" w14:textId="77777777" w:rsidR="00D13BF5" w:rsidRPr="00A5310F" w:rsidRDefault="00A5310F" w:rsidP="00A5310F">
      <w:pPr>
        <w:jc w:val="both"/>
        <w:rPr>
          <w:szCs w:val="20"/>
        </w:rPr>
      </w:pPr>
      <w:r>
        <w:rPr>
          <w:szCs w:val="20"/>
        </w:rPr>
        <w:t xml:space="preserve">- </w:t>
      </w:r>
      <w:r w:rsidR="00D13BF5" w:rsidRPr="00A5310F">
        <w:rPr>
          <w:szCs w:val="20"/>
        </w:rPr>
        <w:t>roboty tymczasowe, które są potrzebne do wykonania robót podstawowych, ale nie są przekazywane Zamawiającemu i są usuwane po wykonaniu robót podstawowych,</w:t>
      </w:r>
    </w:p>
    <w:p w14:paraId="48DDD06D" w14:textId="77777777" w:rsidR="00646E9B" w:rsidRPr="00A5310F" w:rsidRDefault="00A5310F" w:rsidP="00A5310F">
      <w:pPr>
        <w:jc w:val="both"/>
        <w:rPr>
          <w:szCs w:val="20"/>
        </w:rPr>
      </w:pPr>
      <w:r>
        <w:rPr>
          <w:szCs w:val="20"/>
        </w:rPr>
        <w:t xml:space="preserve">- </w:t>
      </w:r>
      <w:r w:rsidR="00D13BF5" w:rsidRPr="00A5310F">
        <w:rPr>
          <w:szCs w:val="20"/>
        </w:rPr>
        <w:t>prace towarzyszące, które są niezbędne do wykonania robót podstawowych, niezaliczane do robót tymczasowych, jak geodezyjne wytyczenie robót itd.</w:t>
      </w:r>
    </w:p>
    <w:p w14:paraId="0091C4C3" w14:textId="77777777" w:rsidR="00646E9B" w:rsidRPr="007646DD" w:rsidRDefault="00646E9B" w:rsidP="00273B36">
      <w:pPr>
        <w:pStyle w:val="Nagwek1"/>
        <w:numPr>
          <w:ilvl w:val="0"/>
          <w:numId w:val="12"/>
        </w:numPr>
        <w:ind w:left="567" w:hanging="567"/>
      </w:pPr>
      <w:bookmarkStart w:id="102" w:name="_Toc64387031"/>
      <w:r w:rsidRPr="007646DD">
        <w:t>PRZEPISY ZWIĄZANE</w:t>
      </w:r>
      <w:bookmarkEnd w:id="102"/>
    </w:p>
    <w:p w14:paraId="7336142D" w14:textId="77777777" w:rsidR="00646E9B" w:rsidRDefault="00646E9B" w:rsidP="00273B36">
      <w:pPr>
        <w:pStyle w:val="Nagwek2"/>
        <w:numPr>
          <w:ilvl w:val="1"/>
          <w:numId w:val="12"/>
        </w:numPr>
        <w:ind w:left="851" w:hanging="851"/>
      </w:pPr>
      <w:bookmarkStart w:id="103" w:name="_Toc64387032"/>
      <w:r w:rsidRPr="007646DD">
        <w:t>Normy</w:t>
      </w:r>
      <w:bookmarkEnd w:id="103"/>
    </w:p>
    <w:p w14:paraId="7CB0EA0C" w14:textId="77777777" w:rsidR="00FB58AF" w:rsidRPr="003F5983" w:rsidRDefault="00FB58AF" w:rsidP="00891FD8">
      <w:pPr>
        <w:pStyle w:val="Akapitzlist"/>
        <w:numPr>
          <w:ilvl w:val="0"/>
          <w:numId w:val="10"/>
        </w:numPr>
        <w:ind w:left="426" w:hanging="426"/>
        <w:jc w:val="both"/>
        <w:rPr>
          <w:szCs w:val="20"/>
        </w:rPr>
      </w:pPr>
      <w:r w:rsidRPr="003F5983">
        <w:rPr>
          <w:szCs w:val="20"/>
        </w:rPr>
        <w:t>PN-EN 197-1 Cement – Część 1: Skład, wymagania i kryteria zgodności dotyczące cementów powszechnego użytku</w:t>
      </w:r>
    </w:p>
    <w:p w14:paraId="2A0FC2BA" w14:textId="77777777" w:rsidR="00F76183" w:rsidRPr="003F5983" w:rsidRDefault="00F76183" w:rsidP="00891FD8">
      <w:pPr>
        <w:pStyle w:val="Akapitzlist"/>
        <w:numPr>
          <w:ilvl w:val="0"/>
          <w:numId w:val="10"/>
        </w:numPr>
        <w:ind w:left="426" w:hanging="426"/>
        <w:jc w:val="both"/>
        <w:rPr>
          <w:szCs w:val="20"/>
        </w:rPr>
      </w:pPr>
      <w:r w:rsidRPr="003F5983">
        <w:rPr>
          <w:szCs w:val="20"/>
        </w:rPr>
        <w:t>PN-EN 933-1 Badania geometrycznych właściwości kruszyw – Oznaczanie składu ziarnowego – Metoda przesiewania</w:t>
      </w:r>
    </w:p>
    <w:p w14:paraId="39AE107E" w14:textId="77777777" w:rsidR="00F76183" w:rsidRPr="003F5983" w:rsidRDefault="00F76183" w:rsidP="00891FD8">
      <w:pPr>
        <w:pStyle w:val="Akapitzlist"/>
        <w:numPr>
          <w:ilvl w:val="0"/>
          <w:numId w:val="10"/>
        </w:numPr>
        <w:ind w:left="426" w:hanging="426"/>
        <w:jc w:val="both"/>
        <w:rPr>
          <w:szCs w:val="20"/>
        </w:rPr>
      </w:pPr>
      <w:r w:rsidRPr="003F5983">
        <w:rPr>
          <w:szCs w:val="20"/>
        </w:rPr>
        <w:t>PN-EN 933-3 Badania geometrycznych właściwości kruszyw – Oznaczanie kształtu ziarn za pomocą wskaźnika płaskości</w:t>
      </w:r>
    </w:p>
    <w:p w14:paraId="65BB9115" w14:textId="77777777" w:rsidR="00F76183" w:rsidRPr="003F5983" w:rsidRDefault="00F76183" w:rsidP="00891FD8">
      <w:pPr>
        <w:pStyle w:val="Akapitzlist"/>
        <w:numPr>
          <w:ilvl w:val="0"/>
          <w:numId w:val="10"/>
        </w:numPr>
        <w:ind w:left="426" w:hanging="426"/>
        <w:jc w:val="both"/>
        <w:rPr>
          <w:szCs w:val="20"/>
        </w:rPr>
      </w:pPr>
      <w:r w:rsidRPr="003F5983">
        <w:rPr>
          <w:szCs w:val="20"/>
        </w:rPr>
        <w:t>PN-EN 933-4 Badania geometrycznych właściwości kruszyw – Oznaczanie kształtu ziarn – Wskaźnik kształtu</w:t>
      </w:r>
    </w:p>
    <w:p w14:paraId="67B9AE44" w14:textId="77777777" w:rsidR="00F76183" w:rsidRPr="003F5983" w:rsidRDefault="003F5983" w:rsidP="00891FD8">
      <w:pPr>
        <w:pStyle w:val="Akapitzlist"/>
        <w:numPr>
          <w:ilvl w:val="0"/>
          <w:numId w:val="10"/>
        </w:numPr>
        <w:ind w:left="426" w:hanging="426"/>
        <w:jc w:val="both"/>
        <w:rPr>
          <w:szCs w:val="20"/>
        </w:rPr>
      </w:pPr>
      <w:r w:rsidRPr="003F5983">
        <w:rPr>
          <w:szCs w:val="20"/>
        </w:rPr>
        <w:t>PN-EN 933-5 Badania geometrycznych właściwości kruszyw – Oznaczanie procentowej zawartości ziarn o powierzchniach powstałych w wyniku przekruszenia lub łamania kruszyw grubych</w:t>
      </w:r>
    </w:p>
    <w:p w14:paraId="595F4629" w14:textId="77777777" w:rsidR="003F5983" w:rsidRPr="003F5983" w:rsidRDefault="003F5983" w:rsidP="00891FD8">
      <w:pPr>
        <w:pStyle w:val="Akapitzlist"/>
        <w:numPr>
          <w:ilvl w:val="0"/>
          <w:numId w:val="10"/>
        </w:numPr>
        <w:ind w:left="426" w:hanging="426"/>
        <w:jc w:val="both"/>
        <w:rPr>
          <w:szCs w:val="20"/>
        </w:rPr>
      </w:pPr>
      <w:r w:rsidRPr="003F5983">
        <w:rPr>
          <w:szCs w:val="20"/>
        </w:rPr>
        <w:t>PN-EN 934-2 Domieszki do betonu, zaprawy i zaczynu – Domieszki do betonu – Definicje i wymagania</w:t>
      </w:r>
    </w:p>
    <w:p w14:paraId="37137C78" w14:textId="77777777" w:rsidR="003F5983" w:rsidRPr="003F5983" w:rsidRDefault="003F5983" w:rsidP="00891FD8">
      <w:pPr>
        <w:pStyle w:val="Akapitzlist"/>
        <w:numPr>
          <w:ilvl w:val="0"/>
          <w:numId w:val="10"/>
        </w:numPr>
        <w:ind w:left="426" w:hanging="426"/>
        <w:jc w:val="both"/>
        <w:rPr>
          <w:szCs w:val="20"/>
        </w:rPr>
      </w:pPr>
      <w:r w:rsidRPr="003F5983">
        <w:rPr>
          <w:szCs w:val="20"/>
        </w:rPr>
        <w:t>PN-EN 1008 Woda zarobowa do betonu – Specyfikacja pobierania próbek, badanie i ocena przydatności wody zarobowej do betonu, w tym wody odzyskanej z procesów produkcji betonu</w:t>
      </w:r>
    </w:p>
    <w:p w14:paraId="019ADED0" w14:textId="77777777" w:rsidR="003F5983" w:rsidRPr="003F5983" w:rsidRDefault="003F5983" w:rsidP="00891FD8">
      <w:pPr>
        <w:pStyle w:val="Akapitzlist"/>
        <w:numPr>
          <w:ilvl w:val="0"/>
          <w:numId w:val="10"/>
        </w:numPr>
        <w:ind w:left="426" w:hanging="426"/>
        <w:jc w:val="both"/>
        <w:rPr>
          <w:szCs w:val="20"/>
        </w:rPr>
      </w:pPr>
      <w:r w:rsidRPr="003F5983">
        <w:rPr>
          <w:szCs w:val="20"/>
        </w:rPr>
        <w:t>PN-EN 1097-1 Badania mechanicznych i fizycznych właściwości kruszyw – Oznaczanie odporności na ścieranie (mikro-Deval)</w:t>
      </w:r>
    </w:p>
    <w:p w14:paraId="2D629586" w14:textId="77777777" w:rsidR="003F5983" w:rsidRPr="003F5983" w:rsidRDefault="003F5983" w:rsidP="00891FD8">
      <w:pPr>
        <w:pStyle w:val="Akapitzlist"/>
        <w:numPr>
          <w:ilvl w:val="0"/>
          <w:numId w:val="10"/>
        </w:numPr>
        <w:ind w:left="426" w:hanging="426"/>
        <w:jc w:val="both"/>
        <w:rPr>
          <w:szCs w:val="20"/>
        </w:rPr>
      </w:pPr>
      <w:r w:rsidRPr="003F5983">
        <w:rPr>
          <w:szCs w:val="20"/>
        </w:rPr>
        <w:t>PN-EN 1097-2 Badania mechanicznych i fizycznych właściwości kruszyw – Metody oznaczania odporności na rozdrabnianie</w:t>
      </w:r>
    </w:p>
    <w:p w14:paraId="3A0F05DB" w14:textId="77777777" w:rsidR="003F5983" w:rsidRPr="003F5983" w:rsidRDefault="003F5983" w:rsidP="00891FD8">
      <w:pPr>
        <w:pStyle w:val="Akapitzlist"/>
        <w:numPr>
          <w:ilvl w:val="0"/>
          <w:numId w:val="10"/>
        </w:numPr>
        <w:ind w:left="426" w:hanging="426"/>
        <w:jc w:val="both"/>
        <w:rPr>
          <w:szCs w:val="20"/>
        </w:rPr>
      </w:pPr>
      <w:r w:rsidRPr="003F5983">
        <w:rPr>
          <w:szCs w:val="20"/>
        </w:rPr>
        <w:t>PN-EN 1097-6 Badania mechanicznych i fizycznych właściwości kruszyw – Część 6: Oznaczanie gęstości ziarn i nasiąkliwości</w:t>
      </w:r>
    </w:p>
    <w:p w14:paraId="6D606F2C" w14:textId="77777777" w:rsidR="003F5983" w:rsidRPr="003F5983" w:rsidRDefault="003F5983" w:rsidP="00891FD8">
      <w:pPr>
        <w:pStyle w:val="Akapitzlist"/>
        <w:numPr>
          <w:ilvl w:val="0"/>
          <w:numId w:val="10"/>
        </w:numPr>
        <w:ind w:left="426" w:hanging="426"/>
        <w:jc w:val="both"/>
        <w:rPr>
          <w:szCs w:val="20"/>
        </w:rPr>
      </w:pPr>
      <w:r w:rsidRPr="003F5983">
        <w:rPr>
          <w:szCs w:val="20"/>
        </w:rPr>
        <w:t>PN-EN 1367-1 Badania właściwości cieplnych i odporności kruszyw na działanie czynników atmosferycznych – Część 1: Oznaczanie mrozoodporności</w:t>
      </w:r>
    </w:p>
    <w:p w14:paraId="2795CD98" w14:textId="77777777" w:rsidR="003F5983" w:rsidRPr="003F5983" w:rsidRDefault="003F5983" w:rsidP="00891FD8">
      <w:pPr>
        <w:pStyle w:val="Akapitzlist"/>
        <w:numPr>
          <w:ilvl w:val="0"/>
          <w:numId w:val="10"/>
        </w:numPr>
        <w:ind w:left="426" w:hanging="426"/>
        <w:jc w:val="both"/>
        <w:rPr>
          <w:szCs w:val="20"/>
        </w:rPr>
      </w:pPr>
      <w:r w:rsidRPr="003F5983">
        <w:rPr>
          <w:szCs w:val="20"/>
        </w:rPr>
        <w:t>PN-EN 1367-3 Badania właściwości cieplnych i odporności kruszyw na działanie czynników atmosferycznych – Część 3: Badanie bazaltowej zgorzeli słonecznej metodą gotowania</w:t>
      </w:r>
    </w:p>
    <w:p w14:paraId="38FCF532" w14:textId="77777777" w:rsidR="003F5983" w:rsidRPr="003F5983" w:rsidRDefault="003F5983" w:rsidP="00891FD8">
      <w:pPr>
        <w:pStyle w:val="Akapitzlist"/>
        <w:numPr>
          <w:ilvl w:val="0"/>
          <w:numId w:val="10"/>
        </w:numPr>
        <w:ind w:left="426" w:hanging="426"/>
        <w:jc w:val="both"/>
        <w:rPr>
          <w:szCs w:val="20"/>
        </w:rPr>
      </w:pPr>
      <w:r w:rsidRPr="003F5983">
        <w:rPr>
          <w:szCs w:val="20"/>
        </w:rPr>
        <w:t>PN-EN 1744-1 Badania chemicznych właściwości kruszyw – Analiza chemiczna</w:t>
      </w:r>
    </w:p>
    <w:p w14:paraId="5B5742BF" w14:textId="77777777" w:rsidR="003F5983" w:rsidRPr="003F5983" w:rsidRDefault="003F5983" w:rsidP="00891FD8">
      <w:pPr>
        <w:pStyle w:val="Akapitzlist"/>
        <w:numPr>
          <w:ilvl w:val="0"/>
          <w:numId w:val="10"/>
        </w:numPr>
        <w:ind w:left="426" w:hanging="426"/>
        <w:jc w:val="both"/>
        <w:rPr>
          <w:szCs w:val="20"/>
        </w:rPr>
      </w:pPr>
      <w:r w:rsidRPr="003F5983">
        <w:rPr>
          <w:szCs w:val="20"/>
        </w:rPr>
        <w:t>PN-EN 1744-3 Badania chemicznych właściwości kruszyw – Część 3: Przygotowanie wyciągów przez wymywanie kruszyw</w:t>
      </w:r>
    </w:p>
    <w:p w14:paraId="3DA89372" w14:textId="77777777" w:rsidR="003F5983" w:rsidRPr="003F5983" w:rsidRDefault="003F5983" w:rsidP="00891FD8">
      <w:pPr>
        <w:pStyle w:val="Akapitzlist"/>
        <w:numPr>
          <w:ilvl w:val="0"/>
          <w:numId w:val="10"/>
        </w:numPr>
        <w:ind w:left="426" w:hanging="426"/>
        <w:jc w:val="both"/>
        <w:rPr>
          <w:szCs w:val="20"/>
        </w:rPr>
      </w:pPr>
      <w:r w:rsidRPr="003F5983">
        <w:rPr>
          <w:szCs w:val="20"/>
        </w:rPr>
        <w:t>PN-EN 13242 Kruszywa do niezwiązanych i związanych hydraulicznie materiałów stosowanych w obiektach budowlanych i budownictwie drogowym</w:t>
      </w:r>
    </w:p>
    <w:p w14:paraId="072D5223" w14:textId="77777777" w:rsidR="003F5983" w:rsidRPr="003F5983" w:rsidRDefault="003F5983" w:rsidP="00891FD8">
      <w:pPr>
        <w:pStyle w:val="Akapitzlist"/>
        <w:numPr>
          <w:ilvl w:val="0"/>
          <w:numId w:val="10"/>
        </w:numPr>
        <w:ind w:left="426" w:hanging="426"/>
        <w:jc w:val="both"/>
        <w:rPr>
          <w:szCs w:val="20"/>
        </w:rPr>
      </w:pPr>
      <w:r w:rsidRPr="003F5983">
        <w:rPr>
          <w:szCs w:val="20"/>
        </w:rPr>
        <w:t>PN-EN 13286-2 Mieszanki niezwiązane i związane spoiwem hydraulicznym – Część 2: Metody określania gęstości i zawartości wody – Zagęszczanie metodą Proctora</w:t>
      </w:r>
    </w:p>
    <w:p w14:paraId="70B4B465" w14:textId="77777777" w:rsidR="003F5983" w:rsidRPr="003F5983" w:rsidRDefault="003F5983" w:rsidP="00891FD8">
      <w:pPr>
        <w:pStyle w:val="Akapitzlist"/>
        <w:numPr>
          <w:ilvl w:val="0"/>
          <w:numId w:val="10"/>
        </w:numPr>
        <w:ind w:left="426" w:hanging="426"/>
        <w:jc w:val="both"/>
        <w:rPr>
          <w:szCs w:val="20"/>
        </w:rPr>
      </w:pPr>
      <w:r w:rsidRPr="003F5983">
        <w:rPr>
          <w:szCs w:val="20"/>
        </w:rPr>
        <w:t>PN-EN 13286-41 Mieszanki niezwiązane i związane spoiwem hydraulicznym – Część 41: Metoda oznaczania wytrzymałości na ściskanie mieszanek związanych spoiwem hydraulicznym</w:t>
      </w:r>
    </w:p>
    <w:p w14:paraId="5F7982EC" w14:textId="77777777" w:rsidR="003F5983" w:rsidRPr="003F5983" w:rsidRDefault="003F5983" w:rsidP="00891FD8">
      <w:pPr>
        <w:pStyle w:val="Akapitzlist"/>
        <w:numPr>
          <w:ilvl w:val="0"/>
          <w:numId w:val="10"/>
        </w:numPr>
        <w:ind w:left="426" w:hanging="426"/>
        <w:jc w:val="both"/>
        <w:rPr>
          <w:szCs w:val="20"/>
        </w:rPr>
      </w:pPr>
      <w:r w:rsidRPr="003F5983">
        <w:rPr>
          <w:szCs w:val="20"/>
        </w:rPr>
        <w:t>PN-EN 13286-50 Mieszanki niezwiązane i związane spoiwem hydraulicznym – Część 50: Metoda sporządzania próbek związanych hydraulicznie za pomocą aparatu Proctora lub zagęszczania na stole wibracyjnym</w:t>
      </w:r>
    </w:p>
    <w:p w14:paraId="53A077DE" w14:textId="77777777" w:rsidR="00FB58AF" w:rsidRDefault="003F5983" w:rsidP="00891FD8">
      <w:pPr>
        <w:pStyle w:val="Akapitzlist"/>
        <w:numPr>
          <w:ilvl w:val="0"/>
          <w:numId w:val="10"/>
        </w:numPr>
        <w:ind w:left="426" w:hanging="426"/>
        <w:jc w:val="both"/>
        <w:rPr>
          <w:szCs w:val="20"/>
        </w:rPr>
      </w:pPr>
      <w:r w:rsidRPr="003F5983">
        <w:rPr>
          <w:szCs w:val="20"/>
        </w:rPr>
        <w:t>PN-EN 14227-1 Mieszanki związane spoiwem hydraulicznym – Wymagania – Część 1: Mieszanki związane cementem</w:t>
      </w:r>
    </w:p>
    <w:p w14:paraId="4E235B36" w14:textId="77777777" w:rsidR="00B22887" w:rsidRPr="00B22887" w:rsidRDefault="00B22887" w:rsidP="00B22887">
      <w:pPr>
        <w:pStyle w:val="Akapitzlist"/>
        <w:numPr>
          <w:ilvl w:val="0"/>
          <w:numId w:val="10"/>
        </w:numPr>
        <w:ind w:left="426" w:hanging="426"/>
        <w:rPr>
          <w:szCs w:val="20"/>
        </w:rPr>
      </w:pPr>
      <w:r>
        <w:rPr>
          <w:szCs w:val="20"/>
        </w:rPr>
        <w:t xml:space="preserve">PN-S-02205:1998 </w:t>
      </w:r>
      <w:r w:rsidRPr="00B22887">
        <w:rPr>
          <w:szCs w:val="20"/>
        </w:rPr>
        <w:t>Drogi samochodowe. Roboty ziemne. Wymagania i badania</w:t>
      </w:r>
    </w:p>
    <w:p w14:paraId="3D6EFF1C" w14:textId="77777777" w:rsidR="00646E9B" w:rsidRPr="007646DD" w:rsidRDefault="00646E9B" w:rsidP="00273B36">
      <w:pPr>
        <w:pStyle w:val="Nagwek2"/>
        <w:numPr>
          <w:ilvl w:val="1"/>
          <w:numId w:val="12"/>
        </w:numPr>
        <w:ind w:left="851" w:hanging="851"/>
      </w:pPr>
      <w:bookmarkStart w:id="104" w:name="_Toc64387033"/>
      <w:r w:rsidRPr="007646DD">
        <w:t>Inne dokumenty</w:t>
      </w:r>
      <w:bookmarkEnd w:id="104"/>
    </w:p>
    <w:p w14:paraId="663D9C80" w14:textId="05854F5E" w:rsidR="00FB58AF" w:rsidRPr="00FB58AF" w:rsidRDefault="00FB58AF" w:rsidP="00B22887">
      <w:pPr>
        <w:pStyle w:val="Akapitzlist"/>
        <w:numPr>
          <w:ilvl w:val="0"/>
          <w:numId w:val="16"/>
        </w:numPr>
      </w:pPr>
      <w:r w:rsidRPr="00FB58AF">
        <w:t>Rozporządzenie Ministra Transportu i Gospodarki Mo</w:t>
      </w:r>
      <w:r w:rsidR="009B6981">
        <w:t>rskiej z dnia 2 marca 1999 r. w </w:t>
      </w:r>
      <w:r w:rsidRPr="00FB58AF">
        <w:t xml:space="preserve">sprawie warunków technicznych, jakim powinny odpowiadać drogi publiczne i ich usytuowanie (Dz.U. </w:t>
      </w:r>
      <w:r w:rsidR="005B046D">
        <w:t>z 2016 r., poz. 124, z późn. zm.)</w:t>
      </w:r>
    </w:p>
    <w:p w14:paraId="64A9D7B4" w14:textId="77777777" w:rsidR="00FB58AF" w:rsidRPr="00FB58AF" w:rsidRDefault="00FB58AF" w:rsidP="00B22887">
      <w:pPr>
        <w:pStyle w:val="Akapitzlist"/>
        <w:numPr>
          <w:ilvl w:val="0"/>
          <w:numId w:val="16"/>
        </w:numPr>
      </w:pPr>
      <w:r w:rsidRPr="00FB58AF">
        <w:t>Katalog typowych konstrukcji nawierzchni sztywnych. Załącznik do zarządzenia Nr 30 Generalnego Dyrektora Dróg Krajowych i Autostrad z dnia 16.06.2014 r.</w:t>
      </w:r>
    </w:p>
    <w:p w14:paraId="62C5023C" w14:textId="77777777" w:rsidR="00B22887" w:rsidRDefault="00FB58AF" w:rsidP="00B22887">
      <w:pPr>
        <w:pStyle w:val="Akapitzlist"/>
        <w:numPr>
          <w:ilvl w:val="0"/>
          <w:numId w:val="16"/>
        </w:numPr>
      </w:pPr>
      <w:r w:rsidRPr="00DD0428">
        <w:t>Katalog typowych konstrukcji nawierzchni podatnych i półsztywnych. Załącznik do zarządzenia Nr 31 Generalnego Dyrektora Dróg Krajowych i Autostrad z dnia 16.06.2014 r.</w:t>
      </w:r>
    </w:p>
    <w:p w14:paraId="3AF39C93" w14:textId="516125AF" w:rsidR="00B22887" w:rsidRPr="00B22887" w:rsidRDefault="00B22887" w:rsidP="00B22887">
      <w:pPr>
        <w:pStyle w:val="Akapitzlist"/>
        <w:numPr>
          <w:ilvl w:val="0"/>
          <w:numId w:val="16"/>
        </w:numPr>
        <w:jc w:val="both"/>
        <w:rPr>
          <w:szCs w:val="20"/>
        </w:rPr>
      </w:pPr>
      <w:r w:rsidRPr="00B22887">
        <w:t>Ustawa z dnia 16 kwietnia 2004r. o wyrobach budowlanych (Dz. U. z 2019 poz. 266</w:t>
      </w:r>
      <w:r w:rsidR="001718DA">
        <w:t>, z późn. zm.</w:t>
      </w:r>
      <w:r w:rsidRPr="00B22887">
        <w:t>)</w:t>
      </w:r>
    </w:p>
    <w:sectPr w:rsidR="00B22887" w:rsidRPr="00B228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6D7DF2" w14:textId="77777777" w:rsidR="00AC1655" w:rsidRDefault="00AC1655" w:rsidP="001E3782">
      <w:pPr>
        <w:spacing w:after="0" w:line="240" w:lineRule="auto"/>
      </w:pPr>
      <w:r>
        <w:separator/>
      </w:r>
    </w:p>
  </w:endnote>
  <w:endnote w:type="continuationSeparator" w:id="0">
    <w:p w14:paraId="2C30E713" w14:textId="77777777" w:rsidR="00AC1655" w:rsidRDefault="00AC1655" w:rsidP="001E3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9146007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sdt>
        <w:sdtPr>
          <w:id w:val="-1632709423"/>
          <w:docPartObj>
            <w:docPartGallery w:val="Page Numbers (Top of Page)"/>
            <w:docPartUnique/>
          </w:docPartObj>
        </w:sdtPr>
        <w:sdtEndPr>
          <w:rPr>
            <w:sz w:val="16"/>
            <w:szCs w:val="16"/>
          </w:rPr>
        </w:sdtEndPr>
        <w:sdtContent>
          <w:p w14:paraId="0ACDFF54" w14:textId="77777777" w:rsidR="00AC1655" w:rsidRPr="00F4082F" w:rsidRDefault="00AC1655" w:rsidP="00F4082F">
            <w:pPr>
              <w:pStyle w:val="Stopka"/>
              <w:pBdr>
                <w:bottom w:val="single" w:sz="12" w:space="1" w:color="auto"/>
              </w:pBdr>
              <w:ind w:right="-1"/>
              <w:jc w:val="center"/>
              <w:rPr>
                <w:rFonts w:ascii="Calibri" w:eastAsia="Times New Roman" w:hAnsi="Calibri" w:cs="Calibri"/>
                <w:bCs/>
                <w:i/>
                <w:iCs/>
                <w:sz w:val="16"/>
                <w:szCs w:val="24"/>
                <w:lang w:eastAsia="pl-PL"/>
              </w:rPr>
            </w:pPr>
          </w:p>
          <w:p w14:paraId="1BC8FD7A" w14:textId="77777777" w:rsidR="00AC1655" w:rsidRPr="00F4082F" w:rsidRDefault="00AC1655" w:rsidP="00E85959">
            <w:pPr>
              <w:pStyle w:val="Stopka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Nazwa zadania, np.: </w:t>
            </w:r>
            <w:r w:rsidRPr="00F4082F">
              <w:rPr>
                <w:i/>
                <w:sz w:val="16"/>
                <w:szCs w:val="16"/>
              </w:rPr>
              <w:t>Budowa drogi ekspresowej S</w:t>
            </w:r>
            <w:r>
              <w:rPr>
                <w:i/>
                <w:sz w:val="16"/>
                <w:szCs w:val="16"/>
              </w:rPr>
              <w:t>..</w:t>
            </w:r>
            <w:r w:rsidRPr="00F4082F">
              <w:rPr>
                <w:i/>
                <w:sz w:val="16"/>
                <w:szCs w:val="16"/>
              </w:rPr>
              <w:t xml:space="preserve"> na odcinku </w:t>
            </w:r>
            <w:r>
              <w:rPr>
                <w:i/>
                <w:sz w:val="16"/>
                <w:szCs w:val="16"/>
              </w:rPr>
              <w:t>…</w:t>
            </w:r>
            <w:r w:rsidRPr="00F4082F">
              <w:rPr>
                <w:i/>
                <w:sz w:val="16"/>
                <w:szCs w:val="16"/>
              </w:rPr>
              <w:t xml:space="preserve"> – </w:t>
            </w:r>
            <w:r>
              <w:rPr>
                <w:i/>
                <w:sz w:val="16"/>
                <w:szCs w:val="16"/>
              </w:rPr>
              <w:t>…</w:t>
            </w:r>
            <w:r w:rsidRPr="00F4082F">
              <w:rPr>
                <w:i/>
                <w:sz w:val="16"/>
                <w:szCs w:val="16"/>
              </w:rPr>
              <w:t xml:space="preserve"> od km 00+000.00 do km 15+601.99 wraz z obwodnicą </w:t>
            </w:r>
            <w:r>
              <w:rPr>
                <w:i/>
                <w:sz w:val="16"/>
                <w:szCs w:val="16"/>
              </w:rPr>
              <w:t>…</w:t>
            </w:r>
            <w:r w:rsidRPr="00F4082F">
              <w:rPr>
                <w:i/>
                <w:sz w:val="16"/>
                <w:szCs w:val="16"/>
              </w:rPr>
              <w:t xml:space="preserve"> w ciągu DK</w:t>
            </w:r>
            <w:r>
              <w:rPr>
                <w:i/>
                <w:sz w:val="16"/>
                <w:szCs w:val="16"/>
              </w:rPr>
              <w:t>..</w:t>
            </w:r>
            <w:r w:rsidRPr="00F4082F">
              <w:rPr>
                <w:i/>
                <w:sz w:val="16"/>
                <w:szCs w:val="16"/>
              </w:rPr>
              <w:t xml:space="preserve"> od km 00+000.00 do km 4+041.04</w:t>
            </w:r>
          </w:p>
          <w:p w14:paraId="08B1017F" w14:textId="77777777" w:rsidR="00AC1655" w:rsidRDefault="00AC1655">
            <w:pPr>
              <w:pStyle w:val="Stopka"/>
              <w:jc w:val="center"/>
              <w:rPr>
                <w:sz w:val="16"/>
                <w:szCs w:val="16"/>
              </w:rPr>
            </w:pPr>
          </w:p>
          <w:p w14:paraId="09932641" w14:textId="7D7A1C48" w:rsidR="00AC1655" w:rsidRPr="001E3782" w:rsidRDefault="00AC1655">
            <w:pPr>
              <w:pStyle w:val="Stopka"/>
              <w:jc w:val="center"/>
              <w:rPr>
                <w:sz w:val="16"/>
                <w:szCs w:val="16"/>
              </w:rPr>
            </w:pPr>
            <w:r w:rsidRPr="001E3782">
              <w:rPr>
                <w:sz w:val="16"/>
                <w:szCs w:val="16"/>
              </w:rPr>
              <w:t xml:space="preserve">Strona </w:t>
            </w:r>
            <w:r w:rsidRPr="001E3782">
              <w:rPr>
                <w:bCs/>
                <w:sz w:val="16"/>
                <w:szCs w:val="16"/>
              </w:rPr>
              <w:fldChar w:fldCharType="begin"/>
            </w:r>
            <w:r w:rsidRPr="001E3782">
              <w:rPr>
                <w:bCs/>
                <w:sz w:val="16"/>
                <w:szCs w:val="16"/>
              </w:rPr>
              <w:instrText>PAGE</w:instrText>
            </w:r>
            <w:r w:rsidRPr="001E3782">
              <w:rPr>
                <w:bCs/>
                <w:sz w:val="16"/>
                <w:szCs w:val="16"/>
              </w:rPr>
              <w:fldChar w:fldCharType="separate"/>
            </w:r>
            <w:r w:rsidR="00346661">
              <w:rPr>
                <w:bCs/>
                <w:noProof/>
                <w:sz w:val="16"/>
                <w:szCs w:val="16"/>
              </w:rPr>
              <w:t>21</w:t>
            </w:r>
            <w:r w:rsidRPr="001E3782">
              <w:rPr>
                <w:bCs/>
                <w:sz w:val="16"/>
                <w:szCs w:val="16"/>
              </w:rPr>
              <w:fldChar w:fldCharType="end"/>
            </w:r>
            <w:r w:rsidRPr="001E3782">
              <w:rPr>
                <w:sz w:val="16"/>
                <w:szCs w:val="16"/>
              </w:rPr>
              <w:t xml:space="preserve"> z </w:t>
            </w:r>
            <w:r w:rsidRPr="001E3782">
              <w:rPr>
                <w:bCs/>
                <w:sz w:val="16"/>
                <w:szCs w:val="16"/>
              </w:rPr>
              <w:fldChar w:fldCharType="begin"/>
            </w:r>
            <w:r w:rsidRPr="001E3782">
              <w:rPr>
                <w:bCs/>
                <w:sz w:val="16"/>
                <w:szCs w:val="16"/>
              </w:rPr>
              <w:instrText>NUMPAGES</w:instrText>
            </w:r>
            <w:r w:rsidRPr="001E3782">
              <w:rPr>
                <w:bCs/>
                <w:sz w:val="16"/>
                <w:szCs w:val="16"/>
              </w:rPr>
              <w:fldChar w:fldCharType="separate"/>
            </w:r>
            <w:r w:rsidR="00346661">
              <w:rPr>
                <w:bCs/>
                <w:noProof/>
                <w:sz w:val="16"/>
                <w:szCs w:val="16"/>
              </w:rPr>
              <w:t>27</w:t>
            </w:r>
            <w:r w:rsidRPr="001E3782">
              <w:rPr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86AE0D" w14:textId="77777777" w:rsidR="00AC1655" w:rsidRDefault="00AC1655" w:rsidP="001E3782">
      <w:pPr>
        <w:spacing w:after="0" w:line="240" w:lineRule="auto"/>
      </w:pPr>
      <w:r>
        <w:separator/>
      </w:r>
    </w:p>
  </w:footnote>
  <w:footnote w:type="continuationSeparator" w:id="0">
    <w:p w14:paraId="7B69A6B5" w14:textId="77777777" w:rsidR="00AC1655" w:rsidRDefault="00AC1655" w:rsidP="001E3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13C7F9" w14:textId="51A43DAE" w:rsidR="00AC1655" w:rsidRDefault="00AC1655" w:rsidP="00B24DBB">
    <w:pPr>
      <w:pBdr>
        <w:bottom w:val="single" w:sz="12" w:space="1" w:color="auto"/>
      </w:pBdr>
      <w:suppressAutoHyphens/>
      <w:spacing w:before="0" w:after="60" w:line="240" w:lineRule="auto"/>
      <w:ind w:left="3402" w:hanging="3402"/>
      <w:rPr>
        <w:rFonts w:eastAsia="Times New Roman" w:cs="Calibri"/>
        <w:bCs/>
        <w:iCs/>
        <w:spacing w:val="-1"/>
        <w:sz w:val="16"/>
        <w:szCs w:val="24"/>
        <w:lang w:eastAsia="pl-PL"/>
      </w:rPr>
    </w:pPr>
    <w:r w:rsidRPr="001E3782">
      <w:rPr>
        <w:rFonts w:eastAsia="Times New Roman" w:cs="Calibri"/>
        <w:bCs/>
        <w:sz w:val="16"/>
        <w:szCs w:val="24"/>
        <w:lang w:eastAsia="pl-PL"/>
      </w:rPr>
      <w:t xml:space="preserve">WWiORB </w:t>
    </w:r>
    <w:r w:rsidRPr="001E3782">
      <w:rPr>
        <w:rFonts w:eastAsia="Times New Roman" w:cs="Calibri"/>
        <w:bCs/>
        <w:iCs/>
        <w:spacing w:val="-1"/>
        <w:sz w:val="16"/>
        <w:szCs w:val="24"/>
        <w:lang w:eastAsia="pl-PL"/>
      </w:rPr>
      <w:t xml:space="preserve"> D</w:t>
    </w:r>
    <w:r>
      <w:rPr>
        <w:rFonts w:eastAsia="Times New Roman" w:cs="Calibri"/>
        <w:bCs/>
        <w:iCs/>
        <w:spacing w:val="-1"/>
        <w:sz w:val="16"/>
        <w:szCs w:val="24"/>
        <w:lang w:eastAsia="pl-PL"/>
      </w:rPr>
      <w:t>-</w:t>
    </w:r>
    <w:r w:rsidRPr="001E3782">
      <w:rPr>
        <w:rFonts w:eastAsia="Times New Roman" w:cs="Calibri"/>
        <w:bCs/>
        <w:iCs/>
        <w:spacing w:val="-1"/>
        <w:sz w:val="16"/>
        <w:szCs w:val="24"/>
        <w:lang w:eastAsia="pl-PL"/>
      </w:rPr>
      <w:t>0</w:t>
    </w:r>
    <w:r>
      <w:rPr>
        <w:rFonts w:eastAsia="Times New Roman" w:cs="Calibri"/>
        <w:bCs/>
        <w:iCs/>
        <w:spacing w:val="-1"/>
        <w:sz w:val="16"/>
        <w:szCs w:val="24"/>
        <w:lang w:eastAsia="pl-PL"/>
      </w:rPr>
      <w:t>4</w:t>
    </w:r>
    <w:r w:rsidRPr="001E3782">
      <w:rPr>
        <w:rFonts w:eastAsia="Times New Roman" w:cs="Calibri"/>
        <w:bCs/>
        <w:iCs/>
        <w:spacing w:val="-1"/>
        <w:sz w:val="16"/>
        <w:szCs w:val="24"/>
        <w:lang w:eastAsia="pl-PL"/>
      </w:rPr>
      <w:t>.0</w:t>
    </w:r>
    <w:r>
      <w:rPr>
        <w:rFonts w:eastAsia="Times New Roman" w:cs="Calibri"/>
        <w:bCs/>
        <w:iCs/>
        <w:spacing w:val="-1"/>
        <w:sz w:val="16"/>
        <w:szCs w:val="24"/>
        <w:lang w:eastAsia="pl-PL"/>
      </w:rPr>
      <w:t>5</w:t>
    </w:r>
    <w:r w:rsidRPr="001E3782">
      <w:rPr>
        <w:rFonts w:eastAsia="Times New Roman" w:cs="Calibri"/>
        <w:bCs/>
        <w:iCs/>
        <w:spacing w:val="-1"/>
        <w:sz w:val="16"/>
        <w:szCs w:val="24"/>
        <w:lang w:eastAsia="pl-PL"/>
      </w:rPr>
      <w:t>.0</w:t>
    </w:r>
    <w:r>
      <w:rPr>
        <w:rFonts w:eastAsia="Times New Roman" w:cs="Calibri"/>
        <w:bCs/>
        <w:iCs/>
        <w:spacing w:val="-1"/>
        <w:sz w:val="16"/>
        <w:szCs w:val="24"/>
        <w:lang w:eastAsia="pl-PL"/>
      </w:rPr>
      <w:t>1</w:t>
    </w:r>
    <w:r w:rsidRPr="001E3782">
      <w:rPr>
        <w:rFonts w:eastAsia="Times New Roman" w:cs="Calibri"/>
        <w:bCs/>
        <w:iCs/>
        <w:spacing w:val="-1"/>
        <w:sz w:val="16"/>
        <w:szCs w:val="24"/>
        <w:lang w:eastAsia="pl-PL"/>
      </w:rPr>
      <w:t xml:space="preserve"> </w:t>
    </w:r>
    <w:r>
      <w:rPr>
        <w:rFonts w:eastAsia="Times New Roman" w:cs="Calibri"/>
        <w:bCs/>
        <w:iCs/>
        <w:spacing w:val="-1"/>
        <w:sz w:val="16"/>
        <w:szCs w:val="24"/>
        <w:lang w:eastAsia="pl-PL"/>
      </w:rPr>
      <w:t>v0</w:t>
    </w:r>
    <w:del w:id="10" w:author="Rak Bartosz" w:date="2021-02-03T10:19:00Z">
      <w:r w:rsidDel="00A72817">
        <w:rPr>
          <w:rFonts w:eastAsia="Times New Roman" w:cs="Calibri"/>
          <w:bCs/>
          <w:iCs/>
          <w:spacing w:val="-1"/>
          <w:sz w:val="16"/>
          <w:szCs w:val="24"/>
          <w:lang w:eastAsia="pl-PL"/>
        </w:rPr>
        <w:delText>2</w:delText>
      </w:r>
    </w:del>
    <w:ins w:id="11" w:author="Rak Bartosz" w:date="2021-02-03T10:19:00Z">
      <w:r>
        <w:rPr>
          <w:rFonts w:eastAsia="Times New Roman" w:cs="Calibri"/>
          <w:bCs/>
          <w:iCs/>
          <w:spacing w:val="-1"/>
          <w:sz w:val="16"/>
          <w:szCs w:val="24"/>
          <w:lang w:eastAsia="pl-PL"/>
        </w:rPr>
        <w:t>3</w:t>
      </w:r>
    </w:ins>
    <w:r>
      <w:rPr>
        <w:rFonts w:eastAsia="Times New Roman" w:cs="Calibri"/>
        <w:bCs/>
        <w:iCs/>
        <w:spacing w:val="-1"/>
        <w:sz w:val="16"/>
        <w:szCs w:val="24"/>
        <w:lang w:eastAsia="pl-PL"/>
      </w:rPr>
      <w:tab/>
    </w:r>
    <w:r>
      <w:rPr>
        <w:rFonts w:eastAsia="Times New Roman" w:cs="Calibri"/>
        <w:bCs/>
        <w:iCs/>
        <w:spacing w:val="-1"/>
        <w:sz w:val="16"/>
        <w:szCs w:val="24"/>
        <w:lang w:eastAsia="pl-PL"/>
      </w:rPr>
      <w:tab/>
    </w:r>
    <w:r>
      <w:rPr>
        <w:rFonts w:eastAsia="Times New Roman" w:cs="Calibri"/>
        <w:bCs/>
        <w:iCs/>
        <w:spacing w:val="-1"/>
        <w:sz w:val="16"/>
        <w:szCs w:val="24"/>
        <w:lang w:eastAsia="pl-PL"/>
      </w:rPr>
      <w:tab/>
    </w:r>
    <w:r>
      <w:rPr>
        <w:rFonts w:eastAsia="Times New Roman" w:cs="Calibri"/>
        <w:bCs/>
        <w:iCs/>
        <w:spacing w:val="-1"/>
        <w:sz w:val="16"/>
        <w:szCs w:val="24"/>
        <w:lang w:eastAsia="pl-PL"/>
      </w:rPr>
      <w:tab/>
      <w:t xml:space="preserve">       PODBUDOWA I WARSTWA MROZOOCHRONNA</w:t>
    </w:r>
  </w:p>
  <w:p w14:paraId="3DEB548E" w14:textId="1DAB8F35" w:rsidR="00AC1655" w:rsidRPr="001E3782" w:rsidRDefault="00AC1655" w:rsidP="00B24DBB">
    <w:pPr>
      <w:pBdr>
        <w:bottom w:val="single" w:sz="12" w:space="1" w:color="auto"/>
      </w:pBdr>
      <w:suppressAutoHyphens/>
      <w:spacing w:before="0" w:after="60" w:line="240" w:lineRule="auto"/>
      <w:ind w:left="3402" w:hanging="3402"/>
      <w:jc w:val="right"/>
      <w:rPr>
        <w:rFonts w:eastAsia="Times New Roman" w:cs="Calibri"/>
        <w:bCs/>
        <w:iCs/>
        <w:spacing w:val="-1"/>
        <w:sz w:val="16"/>
        <w:szCs w:val="24"/>
        <w:lang w:eastAsia="pl-PL"/>
      </w:rPr>
    </w:pPr>
    <w:r>
      <w:rPr>
        <w:rFonts w:eastAsia="Times New Roman" w:cs="Calibri"/>
        <w:bCs/>
        <w:iCs/>
        <w:spacing w:val="-1"/>
        <w:sz w:val="16"/>
        <w:szCs w:val="24"/>
        <w:lang w:eastAsia="pl-PL"/>
      </w:rPr>
      <w:t>Z MIESZANKI ZWIĄZANEJ CEMENTEM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5707852"/>
    <w:lvl w:ilvl="0">
      <w:numFmt w:val="decimal"/>
      <w:lvlText w:val="*"/>
      <w:lvlJc w:val="left"/>
    </w:lvl>
  </w:abstractNum>
  <w:abstractNum w:abstractNumId="1" w15:restartNumberingAfterBreak="0">
    <w:nsid w:val="01A661FC"/>
    <w:multiLevelType w:val="multilevel"/>
    <w:tmpl w:val="B4A6D766"/>
    <w:lvl w:ilvl="0">
      <w:start w:val="2"/>
      <w:numFmt w:val="decimal"/>
      <w:lvlText w:val="%1"/>
      <w:lvlJc w:val="left"/>
      <w:pPr>
        <w:ind w:left="510" w:hanging="510"/>
      </w:pPr>
      <w:rPr>
        <w:rFonts w:eastAsiaTheme="minorHAnsi" w:cstheme="minorBidi" w:hint="default"/>
        <w:b w:val="0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eastAsiaTheme="minorHAnsi" w:cstheme="minorBidi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HAnsi" w:cstheme="minorBidi"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Theme="minorHAnsi" w:cstheme="minorBidi"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eastAsiaTheme="minorHAnsi" w:cstheme="minorBidi"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Theme="minorHAnsi" w:cstheme="minorBidi" w:hint="default"/>
        <w:b w:val="0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eastAsiaTheme="minorHAnsi" w:cstheme="minorBidi"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eastAsiaTheme="minorHAnsi" w:cstheme="minorBid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Theme="minorHAnsi" w:cstheme="minorBidi" w:hint="default"/>
        <w:b w:val="0"/>
      </w:rPr>
    </w:lvl>
  </w:abstractNum>
  <w:abstractNum w:abstractNumId="2" w15:restartNumberingAfterBreak="0">
    <w:nsid w:val="03EC2334"/>
    <w:multiLevelType w:val="hybridMultilevel"/>
    <w:tmpl w:val="32C885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A618C3"/>
    <w:multiLevelType w:val="multilevel"/>
    <w:tmpl w:val="312CC37C"/>
    <w:lvl w:ilvl="0">
      <w:start w:val="2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4" w15:restartNumberingAfterBreak="0">
    <w:nsid w:val="0ACE2DE3"/>
    <w:multiLevelType w:val="hybridMultilevel"/>
    <w:tmpl w:val="B42440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F26614"/>
    <w:multiLevelType w:val="multilevel"/>
    <w:tmpl w:val="A8A8ABC4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1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56" w:hanging="2520"/>
      </w:pPr>
      <w:rPr>
        <w:rFonts w:hint="default"/>
      </w:rPr>
    </w:lvl>
  </w:abstractNum>
  <w:abstractNum w:abstractNumId="6" w15:restartNumberingAfterBreak="0">
    <w:nsid w:val="31682659"/>
    <w:multiLevelType w:val="hybridMultilevel"/>
    <w:tmpl w:val="CFCC7924"/>
    <w:lvl w:ilvl="0" w:tplc="F6641092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D1807F7"/>
    <w:multiLevelType w:val="multilevel"/>
    <w:tmpl w:val="BD54E9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8" w15:restartNumberingAfterBreak="0">
    <w:nsid w:val="3FFF6914"/>
    <w:multiLevelType w:val="hybridMultilevel"/>
    <w:tmpl w:val="DB805B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A92EDC"/>
    <w:multiLevelType w:val="hybridMultilevel"/>
    <w:tmpl w:val="B9489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222E4A"/>
    <w:multiLevelType w:val="multilevel"/>
    <w:tmpl w:val="4BAA15D2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63561CE2"/>
    <w:multiLevelType w:val="hybridMultilevel"/>
    <w:tmpl w:val="86EC97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2F6C42"/>
    <w:multiLevelType w:val="multilevel"/>
    <w:tmpl w:val="BD001C34"/>
    <w:lvl w:ilvl="0">
      <w:start w:val="2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00" w:hanging="72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13" w15:restartNumberingAfterBreak="0">
    <w:nsid w:val="716E553D"/>
    <w:multiLevelType w:val="hybridMultilevel"/>
    <w:tmpl w:val="75B04104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469F5"/>
    <w:multiLevelType w:val="hybridMultilevel"/>
    <w:tmpl w:val="46940C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04255E"/>
    <w:multiLevelType w:val="multilevel"/>
    <w:tmpl w:val="7A58FD1E"/>
    <w:styleLink w:val="WWNum9"/>
    <w:lvl w:ilvl="0">
      <w:numFmt w:val="bullet"/>
      <w:lvlText w:val=""/>
      <w:lvlJc w:val="left"/>
      <w:rPr>
        <w:rFonts w:ascii="Symbol" w:hAnsi="Symbol"/>
        <w:sz w:val="24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6" w15:restartNumberingAfterBreak="0">
    <w:nsid w:val="797D0D57"/>
    <w:multiLevelType w:val="multilevel"/>
    <w:tmpl w:val="CE008F36"/>
    <w:lvl w:ilvl="0">
      <w:start w:val="2"/>
      <w:numFmt w:val="decimal"/>
      <w:lvlText w:val="%1"/>
      <w:lvlJc w:val="left"/>
      <w:pPr>
        <w:ind w:left="510" w:hanging="510"/>
      </w:pPr>
      <w:rPr>
        <w:rFonts w:eastAsiaTheme="minorHAnsi" w:cstheme="minorBidi" w:hint="default"/>
        <w:b w:val="0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eastAsiaTheme="minorHAnsi" w:cstheme="minorBidi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HAnsi" w:cstheme="minorBidi"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Theme="minorHAnsi" w:cstheme="minorBidi"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eastAsiaTheme="minorHAnsi" w:cstheme="minorBidi"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Theme="minorHAnsi" w:cstheme="minorBidi" w:hint="default"/>
        <w:b w:val="0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eastAsiaTheme="minorHAnsi" w:cstheme="minorBidi"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eastAsiaTheme="minorHAnsi" w:cstheme="minorBid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Theme="minorHAnsi" w:cstheme="minorBidi" w:hint="default"/>
        <w:b w:val="0"/>
      </w:rPr>
    </w:lvl>
  </w:abstractNum>
  <w:num w:numId="1">
    <w:abstractNumId w:val="10"/>
  </w:num>
  <w:num w:numId="2">
    <w:abstractNumId w:val="13"/>
  </w:num>
  <w:num w:numId="3">
    <w:abstractNumId w:val="3"/>
  </w:num>
  <w:num w:numId="4">
    <w:abstractNumId w:val="10"/>
  </w:num>
  <w:num w:numId="5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6">
    <w:abstractNumId w:val="11"/>
  </w:num>
  <w:num w:numId="7">
    <w:abstractNumId w:val="7"/>
  </w:num>
  <w:num w:numId="8">
    <w:abstractNumId w:val="6"/>
  </w:num>
  <w:num w:numId="9">
    <w:abstractNumId w:val="9"/>
  </w:num>
  <w:num w:numId="10">
    <w:abstractNumId w:val="2"/>
  </w:num>
  <w:num w:numId="11">
    <w:abstractNumId w:val="12"/>
  </w:num>
  <w:num w:numId="12">
    <w:abstractNumId w:val="5"/>
  </w:num>
  <w:num w:numId="13">
    <w:abstractNumId w:val="1"/>
  </w:num>
  <w:num w:numId="14">
    <w:abstractNumId w:val="16"/>
  </w:num>
  <w:num w:numId="15">
    <w:abstractNumId w:val="15"/>
  </w:num>
  <w:num w:numId="16">
    <w:abstractNumId w:val="4"/>
  </w:num>
  <w:num w:numId="17">
    <w:abstractNumId w:val="14"/>
  </w:num>
  <w:num w:numId="18">
    <w:abstractNumId w:val="8"/>
  </w:num>
  <w:numIdMacAtCleanup w:val="1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ak Bartosz">
    <w15:presenceInfo w15:providerId="AD" w15:userId="S-1-5-21-2797994229-2454865769-3146988229-2484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trackRevisions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E9B"/>
    <w:rsid w:val="00020579"/>
    <w:rsid w:val="0003015E"/>
    <w:rsid w:val="00036AC9"/>
    <w:rsid w:val="00086AF1"/>
    <w:rsid w:val="00091F26"/>
    <w:rsid w:val="000A589A"/>
    <w:rsid w:val="000B206E"/>
    <w:rsid w:val="000F0994"/>
    <w:rsid w:val="000F1516"/>
    <w:rsid w:val="00100D78"/>
    <w:rsid w:val="00123681"/>
    <w:rsid w:val="00141EC9"/>
    <w:rsid w:val="00147FEB"/>
    <w:rsid w:val="00163817"/>
    <w:rsid w:val="001718DA"/>
    <w:rsid w:val="00195705"/>
    <w:rsid w:val="001A1C87"/>
    <w:rsid w:val="001C3702"/>
    <w:rsid w:val="001E3782"/>
    <w:rsid w:val="001F0AC1"/>
    <w:rsid w:val="001F4687"/>
    <w:rsid w:val="001F52E9"/>
    <w:rsid w:val="0020132D"/>
    <w:rsid w:val="0020350C"/>
    <w:rsid w:val="00250793"/>
    <w:rsid w:val="00273B36"/>
    <w:rsid w:val="00274CE3"/>
    <w:rsid w:val="002774E4"/>
    <w:rsid w:val="00286A12"/>
    <w:rsid w:val="00292162"/>
    <w:rsid w:val="002B4348"/>
    <w:rsid w:val="002B760A"/>
    <w:rsid w:val="002C7133"/>
    <w:rsid w:val="002D0100"/>
    <w:rsid w:val="002E57F9"/>
    <w:rsid w:val="002F7B1E"/>
    <w:rsid w:val="00312786"/>
    <w:rsid w:val="00323B89"/>
    <w:rsid w:val="003265FB"/>
    <w:rsid w:val="003309BB"/>
    <w:rsid w:val="00346661"/>
    <w:rsid w:val="003666BD"/>
    <w:rsid w:val="0037425E"/>
    <w:rsid w:val="003854B6"/>
    <w:rsid w:val="003D0649"/>
    <w:rsid w:val="003F5983"/>
    <w:rsid w:val="004032AE"/>
    <w:rsid w:val="004143D9"/>
    <w:rsid w:val="00453C95"/>
    <w:rsid w:val="00472E63"/>
    <w:rsid w:val="00476B7C"/>
    <w:rsid w:val="004803CC"/>
    <w:rsid w:val="0048630E"/>
    <w:rsid w:val="00487730"/>
    <w:rsid w:val="004B6951"/>
    <w:rsid w:val="004C08D3"/>
    <w:rsid w:val="004D1B45"/>
    <w:rsid w:val="004F7D1E"/>
    <w:rsid w:val="00504673"/>
    <w:rsid w:val="00505C26"/>
    <w:rsid w:val="005124B7"/>
    <w:rsid w:val="00587D21"/>
    <w:rsid w:val="005B046D"/>
    <w:rsid w:val="005B0D16"/>
    <w:rsid w:val="005B5ADA"/>
    <w:rsid w:val="005C580F"/>
    <w:rsid w:val="005D1DB1"/>
    <w:rsid w:val="0062200A"/>
    <w:rsid w:val="00634566"/>
    <w:rsid w:val="0063611F"/>
    <w:rsid w:val="00641BFF"/>
    <w:rsid w:val="00646E9B"/>
    <w:rsid w:val="00661397"/>
    <w:rsid w:val="0067155B"/>
    <w:rsid w:val="00677991"/>
    <w:rsid w:val="006B35A4"/>
    <w:rsid w:val="006B6B0E"/>
    <w:rsid w:val="006B745B"/>
    <w:rsid w:val="006C1422"/>
    <w:rsid w:val="006E13E9"/>
    <w:rsid w:val="006F70BA"/>
    <w:rsid w:val="00703182"/>
    <w:rsid w:val="0072527E"/>
    <w:rsid w:val="007422AC"/>
    <w:rsid w:val="00745F3A"/>
    <w:rsid w:val="007621CA"/>
    <w:rsid w:val="007646DD"/>
    <w:rsid w:val="00792A01"/>
    <w:rsid w:val="007A00CC"/>
    <w:rsid w:val="007A5B31"/>
    <w:rsid w:val="007D292E"/>
    <w:rsid w:val="007D6094"/>
    <w:rsid w:val="007E56E9"/>
    <w:rsid w:val="007E7B07"/>
    <w:rsid w:val="0080724E"/>
    <w:rsid w:val="00816C0F"/>
    <w:rsid w:val="0084126B"/>
    <w:rsid w:val="00875AD6"/>
    <w:rsid w:val="00891FD8"/>
    <w:rsid w:val="008963BD"/>
    <w:rsid w:val="008A133D"/>
    <w:rsid w:val="008C459B"/>
    <w:rsid w:val="00930650"/>
    <w:rsid w:val="00965090"/>
    <w:rsid w:val="00991737"/>
    <w:rsid w:val="009B6981"/>
    <w:rsid w:val="009C6409"/>
    <w:rsid w:val="009C7BF5"/>
    <w:rsid w:val="009F0DB1"/>
    <w:rsid w:val="00A451D8"/>
    <w:rsid w:val="00A5310F"/>
    <w:rsid w:val="00A65988"/>
    <w:rsid w:val="00A6635A"/>
    <w:rsid w:val="00A703F9"/>
    <w:rsid w:val="00A72817"/>
    <w:rsid w:val="00A8541D"/>
    <w:rsid w:val="00A958BA"/>
    <w:rsid w:val="00AC1655"/>
    <w:rsid w:val="00AD49E0"/>
    <w:rsid w:val="00AD4D8E"/>
    <w:rsid w:val="00AE278F"/>
    <w:rsid w:val="00AF5F90"/>
    <w:rsid w:val="00B11B29"/>
    <w:rsid w:val="00B22887"/>
    <w:rsid w:val="00B24DBB"/>
    <w:rsid w:val="00B5488B"/>
    <w:rsid w:val="00B6074E"/>
    <w:rsid w:val="00B708CE"/>
    <w:rsid w:val="00B82CBD"/>
    <w:rsid w:val="00B87256"/>
    <w:rsid w:val="00BB3CB6"/>
    <w:rsid w:val="00BB7A03"/>
    <w:rsid w:val="00BE3CA1"/>
    <w:rsid w:val="00BF6F6C"/>
    <w:rsid w:val="00C57428"/>
    <w:rsid w:val="00C64D0F"/>
    <w:rsid w:val="00CA174F"/>
    <w:rsid w:val="00CB273E"/>
    <w:rsid w:val="00CD733F"/>
    <w:rsid w:val="00D0275C"/>
    <w:rsid w:val="00D127BF"/>
    <w:rsid w:val="00D13BF5"/>
    <w:rsid w:val="00D15027"/>
    <w:rsid w:val="00D205D2"/>
    <w:rsid w:val="00D35242"/>
    <w:rsid w:val="00D643FE"/>
    <w:rsid w:val="00D650B6"/>
    <w:rsid w:val="00DA1C46"/>
    <w:rsid w:val="00DB7226"/>
    <w:rsid w:val="00DD0428"/>
    <w:rsid w:val="00DE6DE0"/>
    <w:rsid w:val="00DF6BCB"/>
    <w:rsid w:val="00DF7787"/>
    <w:rsid w:val="00E02C46"/>
    <w:rsid w:val="00E03DC1"/>
    <w:rsid w:val="00E17C55"/>
    <w:rsid w:val="00E2293F"/>
    <w:rsid w:val="00E26497"/>
    <w:rsid w:val="00E37F3A"/>
    <w:rsid w:val="00E423EF"/>
    <w:rsid w:val="00E85959"/>
    <w:rsid w:val="00E96C59"/>
    <w:rsid w:val="00EA1857"/>
    <w:rsid w:val="00EC3B2C"/>
    <w:rsid w:val="00EF6E43"/>
    <w:rsid w:val="00F0627A"/>
    <w:rsid w:val="00F2264E"/>
    <w:rsid w:val="00F30A24"/>
    <w:rsid w:val="00F368BF"/>
    <w:rsid w:val="00F4082F"/>
    <w:rsid w:val="00F54B96"/>
    <w:rsid w:val="00F60D1B"/>
    <w:rsid w:val="00F76183"/>
    <w:rsid w:val="00FB58AF"/>
    <w:rsid w:val="00FC73C0"/>
    <w:rsid w:val="00FF6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6385"/>
    <o:shapelayout v:ext="edit">
      <o:idmap v:ext="edit" data="1"/>
    </o:shapelayout>
  </w:shapeDefaults>
  <w:decimalSymbol w:val="."/>
  <w:listSeparator w:val=";"/>
  <w14:docId w14:val="70CE8EE6"/>
  <w15:docId w15:val="{DE3AAED5-CBCB-4775-B39A-142FBFD56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0428"/>
    <w:pPr>
      <w:spacing w:before="120" w:after="120"/>
    </w:pPr>
    <w:rPr>
      <w:rFonts w:ascii="Verdana" w:hAnsi="Verdana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6E9B"/>
    <w:pPr>
      <w:keepNext/>
      <w:keepLines/>
      <w:numPr>
        <w:numId w:val="1"/>
      </w:numPr>
      <w:outlineLvl w:val="0"/>
    </w:pPr>
    <w:rPr>
      <w:rFonts w:eastAsiaTheme="majorEastAsia" w:cstheme="majorBidi"/>
      <w:b/>
      <w:bCs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6E9B"/>
    <w:pPr>
      <w:keepNext/>
      <w:keepLines/>
      <w:outlineLvl w:val="1"/>
    </w:pPr>
    <w:rPr>
      <w:rFonts w:eastAsiaTheme="majorEastAsia" w:cstheme="majorBidi"/>
      <w:b/>
      <w:bCs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75AD6"/>
    <w:pPr>
      <w:keepNext/>
      <w:keepLines/>
      <w:outlineLvl w:val="2"/>
    </w:pPr>
    <w:rPr>
      <w:rFonts w:eastAsiaTheme="majorEastAsia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4082F"/>
    <w:pPr>
      <w:keepNext/>
      <w:keepLines/>
      <w:outlineLvl w:val="3"/>
    </w:pPr>
    <w:rPr>
      <w:rFonts w:eastAsiaTheme="majorEastAsia" w:cstheme="majorBidi"/>
      <w:b/>
      <w:i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2288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46E9B"/>
    <w:rPr>
      <w:rFonts w:ascii="Verdana" w:eastAsiaTheme="majorEastAsia" w:hAnsi="Verdana" w:cstheme="majorBidi"/>
      <w:b/>
      <w:bCs/>
      <w:sz w:val="20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646E9B"/>
    <w:rPr>
      <w:rFonts w:ascii="Verdana" w:eastAsiaTheme="majorEastAsia" w:hAnsi="Verdana" w:cstheme="majorBidi"/>
      <w:b/>
      <w:bCs/>
      <w:sz w:val="20"/>
      <w:szCs w:val="26"/>
    </w:rPr>
  </w:style>
  <w:style w:type="table" w:styleId="Tabela-Siatka">
    <w:name w:val="Table Grid"/>
    <w:basedOn w:val="Standardowy"/>
    <w:uiPriority w:val="59"/>
    <w:rsid w:val="00875AD6"/>
    <w:pPr>
      <w:tabs>
        <w:tab w:val="left" w:pos="397"/>
        <w:tab w:val="left" w:pos="567"/>
        <w:tab w:val="left" w:pos="737"/>
      </w:tabs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875AD6"/>
    <w:rPr>
      <w:rFonts w:ascii="Verdana" w:eastAsiaTheme="majorEastAsia" w:hAnsi="Verdana" w:cstheme="majorBidi"/>
      <w:b/>
      <w:bCs/>
      <w:sz w:val="20"/>
    </w:rPr>
  </w:style>
  <w:style w:type="paragraph" w:styleId="Akapitzlist">
    <w:name w:val="List Paragraph"/>
    <w:aliases w:val="Akapit z numeracją"/>
    <w:basedOn w:val="Normalny"/>
    <w:uiPriority w:val="34"/>
    <w:qFormat/>
    <w:rsid w:val="00875AD6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4032AE"/>
    <w:pPr>
      <w:tabs>
        <w:tab w:val="left" w:pos="397"/>
        <w:tab w:val="left" w:pos="567"/>
        <w:tab w:val="left" w:pos="737"/>
      </w:tabs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8630E"/>
    <w:pPr>
      <w:tabs>
        <w:tab w:val="left" w:pos="397"/>
        <w:tab w:val="left" w:pos="567"/>
        <w:tab w:val="left" w:pos="737"/>
      </w:tabs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2E57F9"/>
    <w:pPr>
      <w:tabs>
        <w:tab w:val="left" w:pos="397"/>
        <w:tab w:val="left" w:pos="567"/>
        <w:tab w:val="left" w:pos="737"/>
      </w:tabs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2E57F9"/>
    <w:pPr>
      <w:tabs>
        <w:tab w:val="left" w:pos="397"/>
        <w:tab w:val="left" w:pos="567"/>
        <w:tab w:val="left" w:pos="737"/>
      </w:tabs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504673"/>
    <w:pPr>
      <w:tabs>
        <w:tab w:val="left" w:pos="397"/>
        <w:tab w:val="left" w:pos="567"/>
        <w:tab w:val="left" w:pos="737"/>
      </w:tabs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nhideWhenUsed/>
    <w:rsid w:val="002B4348"/>
    <w:rPr>
      <w:sz w:val="16"/>
      <w:szCs w:val="16"/>
    </w:rPr>
  </w:style>
  <w:style w:type="paragraph" w:styleId="Tekstkomentarza">
    <w:name w:val="annotation text"/>
    <w:aliases w:val=" Znak1, Znak11,Znak1,Znak11"/>
    <w:basedOn w:val="Normalny"/>
    <w:link w:val="TekstkomentarzaZnak"/>
    <w:unhideWhenUsed/>
    <w:rsid w:val="002B4348"/>
    <w:pPr>
      <w:spacing w:line="240" w:lineRule="auto"/>
    </w:pPr>
    <w:rPr>
      <w:szCs w:val="20"/>
    </w:rPr>
  </w:style>
  <w:style w:type="character" w:customStyle="1" w:styleId="TekstkomentarzaZnak">
    <w:name w:val="Tekst komentarza Znak"/>
    <w:aliases w:val=" Znak1 Znak, Znak11 Znak,Znak1 Znak,Znak11 Znak"/>
    <w:basedOn w:val="Domylnaczcionkaakapitu"/>
    <w:link w:val="Tekstkomentarza"/>
    <w:rsid w:val="002B43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43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434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43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4348"/>
    <w:rPr>
      <w:rFonts w:ascii="Segoe UI" w:hAnsi="Segoe UI" w:cs="Segoe UI"/>
      <w:sz w:val="18"/>
      <w:szCs w:val="18"/>
    </w:rPr>
  </w:style>
  <w:style w:type="paragraph" w:customStyle="1" w:styleId="Standard">
    <w:name w:val="Standard"/>
    <w:uiPriority w:val="99"/>
    <w:rsid w:val="00147FEB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E3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3782"/>
  </w:style>
  <w:style w:type="paragraph" w:styleId="Stopka">
    <w:name w:val="footer"/>
    <w:basedOn w:val="Normalny"/>
    <w:link w:val="StopkaZnak"/>
    <w:uiPriority w:val="99"/>
    <w:unhideWhenUsed/>
    <w:rsid w:val="001E3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3782"/>
  </w:style>
  <w:style w:type="character" w:customStyle="1" w:styleId="Nagwek4Znak">
    <w:name w:val="Nagłówek 4 Znak"/>
    <w:basedOn w:val="Domylnaczcionkaakapitu"/>
    <w:link w:val="Nagwek4"/>
    <w:uiPriority w:val="9"/>
    <w:rsid w:val="00F4082F"/>
    <w:rPr>
      <w:rFonts w:ascii="Verdana" w:eastAsiaTheme="majorEastAsia" w:hAnsi="Verdana" w:cstheme="majorBidi"/>
      <w:b/>
      <w:iCs/>
      <w:sz w:val="20"/>
    </w:rPr>
  </w:style>
  <w:style w:type="paragraph" w:styleId="Spistreci1">
    <w:name w:val="toc 1"/>
    <w:basedOn w:val="Normalny"/>
    <w:next w:val="Normalny"/>
    <w:autoRedefine/>
    <w:uiPriority w:val="39"/>
    <w:unhideWhenUsed/>
    <w:rsid w:val="00B5488B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B5488B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B5488B"/>
    <w:rPr>
      <w:color w:val="0000FF" w:themeColor="hyperlink"/>
      <w:u w:val="single"/>
    </w:rPr>
  </w:style>
  <w:style w:type="paragraph" w:styleId="Bezodstpw">
    <w:name w:val="No Spacing"/>
    <w:link w:val="BezodstpwZnak"/>
    <w:qFormat/>
    <w:rsid w:val="009F0DB1"/>
    <w:pPr>
      <w:spacing w:after="0" w:line="240" w:lineRule="auto"/>
    </w:pPr>
  </w:style>
  <w:style w:type="character" w:customStyle="1" w:styleId="BezodstpwZnak">
    <w:name w:val="Bez odstępów Znak"/>
    <w:link w:val="Bezodstpw"/>
    <w:rsid w:val="0080724E"/>
  </w:style>
  <w:style w:type="paragraph" w:customStyle="1" w:styleId="Standardowytekst">
    <w:name w:val="Standardowy.tekst"/>
    <w:rsid w:val="002774E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Iwony">
    <w:name w:val="Styl Iwony"/>
    <w:basedOn w:val="Normalny"/>
    <w:rsid w:val="00930650"/>
    <w:pPr>
      <w:overflowPunct w:val="0"/>
      <w:autoSpaceDE w:val="0"/>
      <w:autoSpaceDN w:val="0"/>
      <w:adjustRightInd w:val="0"/>
      <w:spacing w:line="240" w:lineRule="auto"/>
      <w:jc w:val="both"/>
      <w:textAlignment w:val="baseline"/>
    </w:pPr>
    <w:rPr>
      <w:rFonts w:ascii="Bookman Old Style" w:eastAsia="Times New Roman" w:hAnsi="Bookman Old Style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22887"/>
    <w:rPr>
      <w:rFonts w:asciiTheme="majorHAnsi" w:eastAsiaTheme="majorEastAsia" w:hAnsiTheme="majorHAnsi" w:cstheme="majorBidi"/>
      <w:color w:val="365F91" w:themeColor="accent1" w:themeShade="BF"/>
      <w:sz w:val="20"/>
    </w:rPr>
  </w:style>
  <w:style w:type="character" w:customStyle="1" w:styleId="Nagwek5Znak2">
    <w:name w:val="Nagłówek 5 Znak2"/>
    <w:basedOn w:val="Domylnaczcionkaakapitu"/>
    <w:uiPriority w:val="9"/>
    <w:rsid w:val="00B22887"/>
    <w:rPr>
      <w:rFonts w:asciiTheme="minorHAnsi" w:eastAsiaTheme="minorEastAsia" w:hAnsiTheme="minorHAnsi" w:cstheme="minorBidi"/>
      <w:b/>
      <w:bCs/>
      <w:i/>
      <w:iCs/>
      <w:kern w:val="3"/>
      <w:sz w:val="26"/>
      <w:szCs w:val="26"/>
    </w:rPr>
  </w:style>
  <w:style w:type="numbering" w:customStyle="1" w:styleId="WWNum9">
    <w:name w:val="WWNum9"/>
    <w:rsid w:val="00B22887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6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18" Type="http://schemas.openxmlformats.org/officeDocument/2006/relationships/image" Target="media/image6.wmf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oleObject" Target="embeddings/oleObject2.bin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image" Target="media/image5.png"/><Relationship Id="rId25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image" Target="media/image7.w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oleObject" Target="embeddings/oleObject3.bin"/><Relationship Id="rId10" Type="http://schemas.openxmlformats.org/officeDocument/2006/relationships/endnotes" Target="endnotes.xml"/><Relationship Id="rId19" Type="http://schemas.openxmlformats.org/officeDocument/2006/relationships/oleObject" Target="embeddings/oleObject1.bin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8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8615080973D74184599487852D427E" ma:contentTypeVersion="0" ma:contentTypeDescription="Utwórz nowy dokument." ma:contentTypeScope="" ma:versionID="7c070f2154834f6e1c903acb7395fa1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91B474-70CD-4417-8590-BB87840E01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1D3747-72D4-4718-8470-21F9AE36E3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279198F-69FB-4B45-8BA1-B6A0A3FAE374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227EAEF0-3964-4DA3-B975-DB1E61FBB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6798</Words>
  <Characters>40791</Characters>
  <Application>Microsoft Office Word</Application>
  <DocSecurity>4</DocSecurity>
  <Lines>339</Lines>
  <Paragraphs>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Bukowska</dc:creator>
  <cp:lastModifiedBy>Niedbalski Maciej</cp:lastModifiedBy>
  <cp:revision>2</cp:revision>
  <cp:lastPrinted>2019-09-30T10:22:00Z</cp:lastPrinted>
  <dcterms:created xsi:type="dcterms:W3CDTF">2022-04-06T06:56:00Z</dcterms:created>
  <dcterms:modified xsi:type="dcterms:W3CDTF">2022-04-06T06:56:00Z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0x0101007F8615080973D74184599487852D427E</vt:lpwstr>
  </property>
</Properties>
</file>